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A214D" w14:textId="3C5EC148" w:rsidR="009946A6" w:rsidRPr="006E2792" w:rsidRDefault="0040115E">
      <w:pPr>
        <w:pStyle w:val="Title"/>
        <w:rPr>
          <w:rFonts w:ascii="Arial" w:hAnsi="Arial" w:cs="Arial"/>
        </w:rPr>
      </w:pPr>
      <w:ins w:id="0" w:author="Staples, Ariadne" w:date="2021-01-08T11:38:00Z">
        <w:r>
          <w:softHyphen/>
        </w:r>
        <w:r>
          <w:softHyphen/>
        </w:r>
      </w:ins>
      <w:r w:rsidR="00A521C4" w:rsidRPr="006E2792">
        <w:rPr>
          <w:rFonts w:ascii="Arial" w:hAnsi="Arial" w:cs="Arial"/>
          <w:color w:val="auto"/>
        </w:rPr>
        <w:t xml:space="preserve">Week 1 </w:t>
      </w:r>
    </w:p>
    <w:p w14:paraId="5E1C7BB6" w14:textId="0D42F3DA" w:rsidR="009946A6" w:rsidRPr="006E2792" w:rsidRDefault="00A521C4">
      <w:pPr>
        <w:pStyle w:val="Heading"/>
        <w:rPr>
          <w:rFonts w:cs="Arial"/>
        </w:rPr>
      </w:pPr>
      <w:r w:rsidRPr="006E2792">
        <w:rPr>
          <w:rFonts w:cs="Arial"/>
        </w:rPr>
        <w:t xml:space="preserve">Subject: </w:t>
      </w:r>
      <w:r w:rsidRPr="006E2792">
        <w:rPr>
          <w:rFonts w:cs="Arial"/>
          <w:i/>
          <w:iCs/>
        </w:rPr>
        <w:t xml:space="preserve">Beating </w:t>
      </w:r>
      <w:r w:rsidR="008F4D57" w:rsidRPr="006E2792">
        <w:rPr>
          <w:rFonts w:cs="Arial"/>
          <w:i/>
          <w:iCs/>
        </w:rPr>
        <w:t>b</w:t>
      </w:r>
      <w:r w:rsidRPr="006E2792">
        <w:rPr>
          <w:rFonts w:cs="Arial"/>
          <w:i/>
          <w:iCs/>
        </w:rPr>
        <w:t xml:space="preserve">ack </w:t>
      </w:r>
      <w:r w:rsidR="008F4D57" w:rsidRPr="006E2792">
        <w:rPr>
          <w:rFonts w:cs="Arial"/>
          <w:i/>
          <w:iCs/>
        </w:rPr>
        <w:t>p</w:t>
      </w:r>
      <w:r w:rsidRPr="006E2792">
        <w:rPr>
          <w:rFonts w:cs="Arial"/>
          <w:i/>
          <w:iCs/>
        </w:rPr>
        <w:t>ain</w:t>
      </w:r>
      <w:r w:rsidRPr="006E2792">
        <w:rPr>
          <w:rFonts w:cs="Arial"/>
        </w:rPr>
        <w:t xml:space="preserve">: Protecting </w:t>
      </w:r>
      <w:r w:rsidR="008911EB" w:rsidRPr="006E2792">
        <w:rPr>
          <w:rFonts w:cs="Arial"/>
        </w:rPr>
        <w:t>y</w:t>
      </w:r>
      <w:r w:rsidRPr="006E2792">
        <w:rPr>
          <w:rFonts w:cs="Arial"/>
        </w:rPr>
        <w:t xml:space="preserve">our </w:t>
      </w:r>
      <w:r w:rsidR="008911EB" w:rsidRPr="006E2792">
        <w:rPr>
          <w:rFonts w:cs="Arial"/>
        </w:rPr>
        <w:t>b</w:t>
      </w:r>
      <w:r w:rsidRPr="006E2792">
        <w:rPr>
          <w:rFonts w:cs="Arial"/>
        </w:rPr>
        <w:t xml:space="preserve">ack from </w:t>
      </w:r>
      <w:r w:rsidR="008911EB" w:rsidRPr="006E2792">
        <w:rPr>
          <w:rFonts w:cs="Arial"/>
        </w:rPr>
        <w:t>i</w:t>
      </w:r>
      <w:r w:rsidRPr="006E2792">
        <w:rPr>
          <w:rFonts w:cs="Arial"/>
        </w:rPr>
        <w:t>njury</w:t>
      </w:r>
    </w:p>
    <w:p w14:paraId="05C2CEF6" w14:textId="09FDB906" w:rsidR="009946A6" w:rsidRDefault="00A521C4">
      <w:pPr>
        <w:pStyle w:val="Body"/>
      </w:pPr>
      <w:r>
        <w:t xml:space="preserve">Welcome to our </w:t>
      </w:r>
      <w:r w:rsidRPr="008911EB">
        <w:rPr>
          <w:rFonts w:cs="Calibri"/>
          <w:i/>
          <w:iCs/>
        </w:rPr>
        <w:t xml:space="preserve">Beating </w:t>
      </w:r>
      <w:r w:rsidR="008F4D57">
        <w:rPr>
          <w:rFonts w:cs="Calibri"/>
          <w:i/>
          <w:iCs/>
        </w:rPr>
        <w:t>b</w:t>
      </w:r>
      <w:r w:rsidRPr="008911EB">
        <w:rPr>
          <w:rFonts w:cs="Calibri"/>
          <w:i/>
          <w:iCs/>
        </w:rPr>
        <w:t xml:space="preserve">ack </w:t>
      </w:r>
      <w:r w:rsidR="008F4D57">
        <w:rPr>
          <w:rFonts w:cs="Calibri"/>
          <w:i/>
          <w:iCs/>
        </w:rPr>
        <w:t>p</w:t>
      </w:r>
      <w:r w:rsidRPr="008911EB">
        <w:rPr>
          <w:rFonts w:cs="Calibri"/>
          <w:i/>
          <w:iCs/>
        </w:rPr>
        <w:t>ain</w:t>
      </w:r>
      <w:r>
        <w:t xml:space="preserve"> campaign. Your back is strong in many ways, but </w:t>
      </w:r>
      <w:r w:rsidR="00853A1F">
        <w:t>susceptible to injury</w:t>
      </w:r>
      <w:r>
        <w:t xml:space="preserve"> in others. </w:t>
      </w:r>
      <w:r w:rsidR="002D7494">
        <w:t>B</w:t>
      </w:r>
      <w:r>
        <w:t xml:space="preserve">ack pain is </w:t>
      </w:r>
      <w:r w:rsidR="002D7494">
        <w:t>the most common</w:t>
      </w:r>
      <w:r>
        <w:t xml:space="preserve"> cause of </w:t>
      </w:r>
      <w:r w:rsidRPr="00D54853">
        <w:t>time</w:t>
      </w:r>
      <w:r w:rsidR="002D7494">
        <w:t xml:space="preserve"> off work (1), with around 10 million people in the UK living with the condition (2)</w:t>
      </w:r>
      <w:r w:rsidRPr="00D54853">
        <w:t>.</w:t>
      </w:r>
      <w:r>
        <w:t xml:space="preserve"> That’s why we want to share information on </w:t>
      </w:r>
      <w:r w:rsidR="00B31B31">
        <w:t xml:space="preserve">the </w:t>
      </w:r>
      <w:r>
        <w:t>steps you can take to protect your back.</w:t>
      </w:r>
    </w:p>
    <w:p w14:paraId="1D8A5EAE" w14:textId="789BE03B" w:rsidR="009946A6" w:rsidRDefault="00A521C4">
      <w:pPr>
        <w:pStyle w:val="Body"/>
      </w:pPr>
      <w:r>
        <w:t>What does low back pain feel like? It may be a constant, uncomfortable ache or a sudden, sharp pain. It may gradually disappear or feel worse over time. You may not even be aware that you</w:t>
      </w:r>
      <w:r w:rsidR="009F46A3">
        <w:t>’ve</w:t>
      </w:r>
      <w:r>
        <w:t xml:space="preserve"> hurt your back</w:t>
      </w:r>
      <w:r w:rsidR="009F46A3">
        <w:t xml:space="preserve"> then</w:t>
      </w:r>
      <w:r>
        <w:t xml:space="preserve">, suddenly, you’re in pain. </w:t>
      </w:r>
    </w:p>
    <w:p w14:paraId="605EEC3C" w14:textId="4746D9FE" w:rsidR="009946A6" w:rsidRDefault="00A521C4">
      <w:pPr>
        <w:pStyle w:val="Body"/>
      </w:pPr>
      <w:r>
        <w:t>Back injuries can be difficult to diagnose and treat</w:t>
      </w:r>
      <w:r w:rsidR="00853A1F">
        <w:t xml:space="preserve">. Although back pain </w:t>
      </w:r>
      <w:r w:rsidR="004D05D8">
        <w:t xml:space="preserve">often </w:t>
      </w:r>
      <w:r w:rsidR="00853A1F">
        <w:t>resolve</w:t>
      </w:r>
      <w:r w:rsidR="004D05D8">
        <w:t>s</w:t>
      </w:r>
      <w:r w:rsidR="00853A1F">
        <w:t xml:space="preserve"> within six weeks</w:t>
      </w:r>
      <w:r w:rsidR="00CB5AE5">
        <w:t xml:space="preserve"> or so</w:t>
      </w:r>
      <w:r>
        <w:t>, recovery can take long</w:t>
      </w:r>
      <w:r w:rsidR="009F46A3">
        <w:t xml:space="preserve">er. </w:t>
      </w:r>
      <w:r>
        <w:t xml:space="preserve">That’s why it’s important to do everything you can to protect your back. </w:t>
      </w:r>
    </w:p>
    <w:p w14:paraId="3499AE63" w14:textId="65AFBF71" w:rsidR="009946A6" w:rsidRDefault="00A521C4">
      <w:pPr>
        <w:pStyle w:val="Body"/>
        <w:spacing w:after="0"/>
      </w:pPr>
      <w:r>
        <w:t>Here are a few simple changes you can make to help protect your back:</w:t>
      </w:r>
    </w:p>
    <w:p w14:paraId="22504EF5" w14:textId="77777777" w:rsidR="00B31B31" w:rsidRDefault="00B31B31">
      <w:pPr>
        <w:pStyle w:val="Body"/>
        <w:spacing w:after="0"/>
      </w:pPr>
    </w:p>
    <w:p w14:paraId="06C3D7B9" w14:textId="6972542C" w:rsidR="009946A6" w:rsidRDefault="00A521C4">
      <w:pPr>
        <w:pStyle w:val="ListParagraph"/>
        <w:numPr>
          <w:ilvl w:val="0"/>
          <w:numId w:val="2"/>
        </w:numPr>
      </w:pPr>
      <w:r>
        <w:t>Move more. Even 10 seconds of movement and stretching is better than sitting still</w:t>
      </w:r>
      <w:r w:rsidR="00AF7A20">
        <w:t>.</w:t>
      </w:r>
    </w:p>
    <w:p w14:paraId="234519C3" w14:textId="6213FE83" w:rsidR="00EA1DE7" w:rsidRDefault="00EA1DE7">
      <w:pPr>
        <w:pStyle w:val="ListParagraph"/>
        <w:numPr>
          <w:ilvl w:val="0"/>
          <w:numId w:val="2"/>
        </w:numPr>
      </w:pPr>
      <w:r w:rsidRPr="00EA1DE7">
        <w:t>Maintain a healthy weight and eat a nutritious diet</w:t>
      </w:r>
      <w:r w:rsidR="00AF7A20">
        <w:t>.</w:t>
      </w:r>
    </w:p>
    <w:p w14:paraId="223779D3" w14:textId="5B5635E9" w:rsidR="009946A6" w:rsidRDefault="00A521C4">
      <w:pPr>
        <w:pStyle w:val="ListParagraph"/>
        <w:numPr>
          <w:ilvl w:val="0"/>
          <w:numId w:val="2"/>
        </w:numPr>
      </w:pPr>
      <w:r>
        <w:t>Avoid sleeping on your stomach</w:t>
      </w:r>
      <w:r w:rsidR="00DF69D7">
        <w:t xml:space="preserve">. </w:t>
      </w:r>
      <w:r w:rsidR="00DF69D7" w:rsidRPr="00DF69D7">
        <w:t xml:space="preserve">Sleeping on </w:t>
      </w:r>
      <w:r w:rsidR="00B31B31">
        <w:t xml:space="preserve">your </w:t>
      </w:r>
      <w:r w:rsidR="00DF69D7" w:rsidRPr="00DF69D7">
        <w:t xml:space="preserve">side with </w:t>
      </w:r>
      <w:r w:rsidR="00B31B31">
        <w:t>your</w:t>
      </w:r>
      <w:r w:rsidR="00DF69D7" w:rsidRPr="00DF69D7">
        <w:t xml:space="preserve"> knees drawn up in a </w:t>
      </w:r>
      <w:r w:rsidR="00B31B31" w:rsidRPr="00B31B31">
        <w:rPr>
          <w:lang w:val="en-GB"/>
        </w:rPr>
        <w:t>foetal</w:t>
      </w:r>
      <w:r w:rsidR="00DF69D7" w:rsidRPr="00DF69D7">
        <w:t xml:space="preserve"> position can help </w:t>
      </w:r>
      <w:proofErr w:type="gramStart"/>
      <w:r w:rsidR="00DF69D7" w:rsidRPr="00DF69D7">
        <w:t>open up</w:t>
      </w:r>
      <w:proofErr w:type="gramEnd"/>
      <w:r w:rsidR="00DF69D7" w:rsidRPr="00DF69D7">
        <w:t xml:space="preserve"> the joints in the spine and relieve pressure by reducing the curvature of the spine</w:t>
      </w:r>
      <w:r w:rsidR="00AF7A20">
        <w:t>.</w:t>
      </w:r>
    </w:p>
    <w:p w14:paraId="45494E2C" w14:textId="581B383E" w:rsidR="009946A6" w:rsidRDefault="00A521C4">
      <w:pPr>
        <w:pStyle w:val="ListParagraph"/>
        <w:numPr>
          <w:ilvl w:val="0"/>
          <w:numId w:val="2"/>
        </w:numPr>
      </w:pPr>
      <w:r>
        <w:t>Stand with your weight equally distributed on both of your feet</w:t>
      </w:r>
      <w:r w:rsidR="00AF7A20">
        <w:t>.</w:t>
      </w:r>
    </w:p>
    <w:p w14:paraId="2B54F15A" w14:textId="7ADC378C" w:rsidR="00EA1DE7" w:rsidRDefault="00EA1DE7">
      <w:pPr>
        <w:pStyle w:val="ListParagraph"/>
        <w:numPr>
          <w:ilvl w:val="0"/>
          <w:numId w:val="2"/>
        </w:numPr>
      </w:pPr>
      <w:r w:rsidRPr="00EA1DE7">
        <w:t xml:space="preserve">Don’t try to lift objects that are too heavy. </w:t>
      </w:r>
      <w:r w:rsidR="00943EC0">
        <w:t>Squat down with your feet shoulder-width apart and your back straight so you</w:t>
      </w:r>
      <w:r w:rsidR="00B31B31">
        <w:t xml:space="preserve"> can</w:t>
      </w:r>
      <w:r w:rsidR="00943EC0">
        <w:t xml:space="preserve"> lift with your legs rather than your back. K</w:t>
      </w:r>
      <w:r w:rsidRPr="00EA1DE7">
        <w:t>eep objects close to the body</w:t>
      </w:r>
      <w:r w:rsidR="00943EC0">
        <w:t xml:space="preserve"> and avoid twisting as you lift.</w:t>
      </w:r>
    </w:p>
    <w:p w14:paraId="2848C281" w14:textId="17878BC5" w:rsidR="009946A6" w:rsidRDefault="00A521C4">
      <w:pPr>
        <w:pStyle w:val="ListParagraph"/>
        <w:numPr>
          <w:ilvl w:val="0"/>
          <w:numId w:val="2"/>
        </w:numPr>
      </w:pPr>
      <w:r>
        <w:t xml:space="preserve">Stretch. </w:t>
      </w:r>
      <w:proofErr w:type="gramStart"/>
      <w:r>
        <w:t>In particular, stretching</w:t>
      </w:r>
      <w:proofErr w:type="gramEnd"/>
      <w:r>
        <w:t xml:space="preserve"> your hamstrings can provide relief across your lower back</w:t>
      </w:r>
      <w:r w:rsidR="00AF7A20">
        <w:t>.</w:t>
      </w:r>
    </w:p>
    <w:p w14:paraId="0A5AA483" w14:textId="4609CFCB" w:rsidR="009946A6" w:rsidRDefault="00A521C4">
      <w:pPr>
        <w:pStyle w:val="ListParagraph"/>
        <w:numPr>
          <w:ilvl w:val="0"/>
          <w:numId w:val="2"/>
        </w:numPr>
      </w:pPr>
      <w:r>
        <w:t>Don’t wear worn out shoes or flip flops</w:t>
      </w:r>
      <w:r w:rsidR="00DF69D7">
        <w:t xml:space="preserve">. </w:t>
      </w:r>
      <w:r w:rsidR="00DF69D7" w:rsidRPr="00DF69D7">
        <w:t>Wear comfortable, low-heeled shoes</w:t>
      </w:r>
      <w:r w:rsidR="00AF7A20">
        <w:t>.</w:t>
      </w:r>
    </w:p>
    <w:p w14:paraId="60277251" w14:textId="32389296" w:rsidR="009F46A3" w:rsidRDefault="00A521C4">
      <w:pPr>
        <w:pStyle w:val="Body"/>
      </w:pPr>
      <w:r>
        <w:t xml:space="preserve">Watch for more information about preventing lower back pain. </w:t>
      </w:r>
    </w:p>
    <w:p w14:paraId="7786704D" w14:textId="6FC45885" w:rsidR="009F46A3" w:rsidRPr="009F46A3" w:rsidRDefault="009F46A3" w:rsidP="009F46A3">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contextualSpacing/>
        <w:rPr>
          <w:rStyle w:val="Hyperlink"/>
          <w:u w:val="none"/>
        </w:rPr>
      </w:pPr>
      <w:r w:rsidRPr="009F46A3">
        <w:t xml:space="preserve"> </w:t>
      </w:r>
      <w:hyperlink r:id="rId12" w:history="1">
        <w:r>
          <w:rPr>
            <w:rStyle w:val="Hyperlink"/>
          </w:rPr>
          <w:t>University Hospitals Birmingham NHS Foundation Trust | Back pain prevention (uhb.nhs.uk)</w:t>
        </w:r>
      </w:hyperlink>
    </w:p>
    <w:p w14:paraId="4206EF7F" w14:textId="3DC716A5" w:rsidR="009F46A3" w:rsidRDefault="006E2792" w:rsidP="009F46A3">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contextualSpacing/>
      </w:pPr>
      <w:hyperlink r:id="rId13" w:anchor=":~:text=Around%208.5%20million%20people%20have%20osteoarthritis%20in%20the,2.8%20million%20people%20have%20fibromyalgia%20in%20the%20UK." w:history="1">
        <w:r w:rsidR="009F46A3">
          <w:rPr>
            <w:rStyle w:val="Hyperlink"/>
          </w:rPr>
          <w:t>The State of Musculoskeletal Health 2021 (versusarthritis.org)</w:t>
        </w:r>
      </w:hyperlink>
    </w:p>
    <w:p w14:paraId="2874BC54" w14:textId="77777777" w:rsidR="009946A6" w:rsidRDefault="009946A6">
      <w:pPr>
        <w:pStyle w:val="Body"/>
      </w:pPr>
    </w:p>
    <w:p w14:paraId="21699BC3" w14:textId="563723D2" w:rsidR="009946A6" w:rsidRDefault="00182051">
      <w:pPr>
        <w:pStyle w:val="Body"/>
        <w:spacing w:after="0"/>
      </w:pPr>
      <w:r>
        <w:rPr>
          <w:noProof/>
          <w14:textOutline w14:w="0" w14:cap="rnd" w14:cmpd="sng" w14:algn="ctr">
            <w14:noFill/>
            <w14:prstDash w14:val="solid"/>
            <w14:bevel/>
          </w14:textOutline>
        </w:rPr>
        <mc:AlternateContent>
          <mc:Choice Requires="wps">
            <w:drawing>
              <wp:anchor distT="0" distB="0" distL="114300" distR="114300" simplePos="0" relativeHeight="251659264" behindDoc="0" locked="0" layoutInCell="1" allowOverlap="1" wp14:anchorId="1C662514" wp14:editId="05816638">
                <wp:simplePos x="0" y="0"/>
                <wp:positionH relativeFrom="column">
                  <wp:posOffset>-31750</wp:posOffset>
                </wp:positionH>
                <wp:positionV relativeFrom="paragraph">
                  <wp:posOffset>286385</wp:posOffset>
                </wp:positionV>
                <wp:extent cx="1917700" cy="133350"/>
                <wp:effectExtent l="0" t="0" r="6350" b="0"/>
                <wp:wrapNone/>
                <wp:docPr id="1" name="Rectangle 1"/>
                <wp:cNvGraphicFramePr/>
                <a:graphic xmlns:a="http://schemas.openxmlformats.org/drawingml/2006/main">
                  <a:graphicData uri="http://schemas.microsoft.com/office/word/2010/wordprocessingShape">
                    <wps:wsp>
                      <wps:cNvSpPr/>
                      <wps:spPr>
                        <a:xfrm>
                          <a:off x="0" y="0"/>
                          <a:ext cx="1917700" cy="13335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9" tIns="45719" rIns="45719" bIns="45719" numCol="1" spcCol="38100" rtlCol="0" fromWordArt="0" anchor="ctr" anchorCtr="0" forceAA="0" compatLnSpc="1">
                        <a:prstTxWarp prst="textNoShape">
                          <a:avLst/>
                        </a:prstTxWarp>
                        <a:spAutoFit/>
                      </wps:bodyPr>
                    </wps:wsp>
                  </a:graphicData>
                </a:graphic>
              </wp:anchor>
            </w:drawing>
          </mc:Choice>
          <mc:Fallback>
            <w:pict>
              <v:rect w14:anchorId="49146AD0" id="Rectangle 1" o:spid="_x0000_s1026" style="position:absolute;margin-left:-2.5pt;margin-top:22.55pt;width:151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" fillcolor="white [3201]" stroked="f" strokeweight="2pt">
                <v:textbox style="mso-fit-shape-to-text:t" inset="1.27mm,1.27mm,1.27mm,1.27mm"/>
              </v:rect>
            </w:pict>
          </mc:Fallback>
        </mc:AlternateContent>
      </w:r>
      <w:r w:rsidR="00A521C4">
        <w:br w:type="page"/>
      </w:r>
    </w:p>
    <w:p w14:paraId="6B8958FC" w14:textId="77777777" w:rsidR="009946A6" w:rsidRPr="006E2792" w:rsidRDefault="00A521C4">
      <w:pPr>
        <w:pStyle w:val="Title"/>
        <w:rPr>
          <w:rFonts w:ascii="Arial" w:hAnsi="Arial" w:cs="Arial"/>
          <w:color w:val="auto"/>
        </w:rPr>
      </w:pPr>
      <w:r w:rsidRPr="006E2792">
        <w:rPr>
          <w:rFonts w:ascii="Arial" w:hAnsi="Arial" w:cs="Arial"/>
          <w:color w:val="auto"/>
        </w:rPr>
        <w:lastRenderedPageBreak/>
        <w:t xml:space="preserve">Week 2 </w:t>
      </w:r>
    </w:p>
    <w:p w14:paraId="0F27B0E3" w14:textId="5907D748" w:rsidR="009946A6" w:rsidRPr="006E2792" w:rsidRDefault="00A521C4">
      <w:pPr>
        <w:pStyle w:val="Heading"/>
        <w:rPr>
          <w:rFonts w:cs="Arial"/>
        </w:rPr>
      </w:pPr>
      <w:r w:rsidRPr="006E2792">
        <w:rPr>
          <w:rFonts w:cs="Arial"/>
        </w:rPr>
        <w:t xml:space="preserve">Subject: </w:t>
      </w:r>
      <w:r w:rsidRPr="006E2792">
        <w:rPr>
          <w:rFonts w:cs="Arial"/>
          <w:i/>
          <w:iCs/>
        </w:rPr>
        <w:t xml:space="preserve">Beating </w:t>
      </w:r>
      <w:r w:rsidR="008F4D57" w:rsidRPr="006E2792">
        <w:rPr>
          <w:rFonts w:cs="Arial"/>
          <w:i/>
          <w:iCs/>
        </w:rPr>
        <w:t>b</w:t>
      </w:r>
      <w:r w:rsidRPr="006E2792">
        <w:rPr>
          <w:rFonts w:cs="Arial"/>
          <w:i/>
          <w:iCs/>
        </w:rPr>
        <w:t xml:space="preserve">ack </w:t>
      </w:r>
      <w:r w:rsidR="008F4D57" w:rsidRPr="006E2792">
        <w:rPr>
          <w:rFonts w:cs="Arial"/>
          <w:i/>
          <w:iCs/>
        </w:rPr>
        <w:t>p</w:t>
      </w:r>
      <w:r w:rsidRPr="006E2792">
        <w:rPr>
          <w:rFonts w:cs="Arial"/>
          <w:i/>
          <w:iCs/>
        </w:rPr>
        <w:t>ain</w:t>
      </w:r>
      <w:r w:rsidRPr="006E2792">
        <w:rPr>
          <w:rFonts w:cs="Arial"/>
        </w:rPr>
        <w:t xml:space="preserve">: Ouch! What’s </w:t>
      </w:r>
      <w:r w:rsidR="00933022" w:rsidRPr="006E2792">
        <w:rPr>
          <w:rFonts w:cs="Arial"/>
        </w:rPr>
        <w:t>c</w:t>
      </w:r>
      <w:r w:rsidRPr="006E2792">
        <w:rPr>
          <w:rFonts w:cs="Arial"/>
        </w:rPr>
        <w:t xml:space="preserve">ausing </w:t>
      </w:r>
      <w:r w:rsidR="00933022" w:rsidRPr="006E2792">
        <w:rPr>
          <w:rFonts w:cs="Arial"/>
        </w:rPr>
        <w:t>m</w:t>
      </w:r>
      <w:r w:rsidRPr="006E2792">
        <w:rPr>
          <w:rFonts w:cs="Arial"/>
        </w:rPr>
        <w:t xml:space="preserve">y </w:t>
      </w:r>
      <w:r w:rsidR="00933022" w:rsidRPr="006E2792">
        <w:rPr>
          <w:rFonts w:cs="Arial"/>
        </w:rPr>
        <w:t>b</w:t>
      </w:r>
      <w:r w:rsidRPr="006E2792">
        <w:rPr>
          <w:rFonts w:cs="Arial"/>
        </w:rPr>
        <w:t xml:space="preserve">ack </w:t>
      </w:r>
      <w:r w:rsidR="00933022" w:rsidRPr="006E2792">
        <w:rPr>
          <w:rFonts w:cs="Arial"/>
        </w:rPr>
        <w:t>p</w:t>
      </w:r>
      <w:r w:rsidRPr="006E2792">
        <w:rPr>
          <w:rFonts w:cs="Arial"/>
        </w:rPr>
        <w:t xml:space="preserve">ain? </w:t>
      </w:r>
    </w:p>
    <w:p w14:paraId="00B9B954" w14:textId="7466130A" w:rsidR="009946A6" w:rsidRDefault="00A521C4">
      <w:pPr>
        <w:pStyle w:val="Body"/>
      </w:pPr>
      <w:r>
        <w:t xml:space="preserve">Last week we launched the </w:t>
      </w:r>
      <w:proofErr w:type="gramStart"/>
      <w:r w:rsidRPr="008911EB">
        <w:rPr>
          <w:rFonts w:cs="Calibri"/>
          <w:i/>
          <w:iCs/>
        </w:rPr>
        <w:t>Beating</w:t>
      </w:r>
      <w:proofErr w:type="gramEnd"/>
      <w:r w:rsidRPr="008911EB">
        <w:rPr>
          <w:rFonts w:cs="Calibri"/>
          <w:i/>
          <w:iCs/>
        </w:rPr>
        <w:t xml:space="preserve"> </w:t>
      </w:r>
      <w:r w:rsidR="008F4D57">
        <w:rPr>
          <w:rFonts w:cs="Calibri"/>
          <w:i/>
          <w:iCs/>
        </w:rPr>
        <w:t>b</w:t>
      </w:r>
      <w:r w:rsidRPr="008911EB">
        <w:rPr>
          <w:rFonts w:cs="Calibri"/>
          <w:i/>
          <w:iCs/>
        </w:rPr>
        <w:t xml:space="preserve">ack </w:t>
      </w:r>
      <w:r w:rsidR="008F4D57">
        <w:rPr>
          <w:rFonts w:cs="Calibri"/>
          <w:i/>
          <w:iCs/>
        </w:rPr>
        <w:t>p</w:t>
      </w:r>
      <w:r w:rsidRPr="008911EB">
        <w:rPr>
          <w:rFonts w:cs="Calibri"/>
          <w:i/>
          <w:iCs/>
        </w:rPr>
        <w:t>ain</w:t>
      </w:r>
      <w:r w:rsidRPr="008911EB">
        <w:rPr>
          <w:rFonts w:cs="Calibri"/>
        </w:rPr>
        <w:t xml:space="preserve"> </w:t>
      </w:r>
      <w:r>
        <w:t xml:space="preserve">campaign. Our goal is to provide useful information that may keep you from suffering back problems. We’ll also share some of the latest treatment options from the medical community. </w:t>
      </w:r>
    </w:p>
    <w:p w14:paraId="70077C37" w14:textId="11F576C2" w:rsidR="009946A6" w:rsidRDefault="00A521C4">
      <w:pPr>
        <w:pStyle w:val="Body"/>
      </w:pPr>
      <w:r>
        <w:t>It may seem strange, but the origins of back pain can be difficult to diagnose. Here are some examples of origins of back pain, some of which may surprise you:</w:t>
      </w:r>
    </w:p>
    <w:p w14:paraId="19CD85F7" w14:textId="77777777" w:rsidR="009946A6" w:rsidRDefault="00A521C4">
      <w:pPr>
        <w:pStyle w:val="ListParagraph"/>
        <w:numPr>
          <w:ilvl w:val="0"/>
          <w:numId w:val="4"/>
        </w:numPr>
      </w:pPr>
      <w:r>
        <w:t xml:space="preserve">Wearing certain shoes such as stilettos, flip-flops or </w:t>
      </w:r>
      <w:proofErr w:type="gramStart"/>
      <w:r>
        <w:t>overly-worn</w:t>
      </w:r>
      <w:proofErr w:type="gramEnd"/>
      <w:r>
        <w:t xml:space="preserve"> shoes</w:t>
      </w:r>
    </w:p>
    <w:p w14:paraId="7C991B03" w14:textId="77777777" w:rsidR="009946A6" w:rsidRDefault="00A521C4">
      <w:pPr>
        <w:pStyle w:val="ListParagraph"/>
        <w:numPr>
          <w:ilvl w:val="0"/>
          <w:numId w:val="4"/>
        </w:numPr>
      </w:pPr>
      <w:r>
        <w:t>Constantly feeling stressed and tense</w:t>
      </w:r>
    </w:p>
    <w:p w14:paraId="71A0E64A" w14:textId="77777777" w:rsidR="00173599" w:rsidRDefault="00943EC0" w:rsidP="00943EC0">
      <w:pPr>
        <w:pStyle w:val="ListParagraph"/>
        <w:numPr>
          <w:ilvl w:val="0"/>
          <w:numId w:val="4"/>
        </w:numPr>
      </w:pPr>
      <w:r>
        <w:t xml:space="preserve">Spending too much time bent over a smartphone or tablet. </w:t>
      </w:r>
    </w:p>
    <w:p w14:paraId="5CF7ABA7" w14:textId="5F0C9D48" w:rsidR="00943EC0" w:rsidRDefault="00173599" w:rsidP="00943EC0">
      <w:pPr>
        <w:pStyle w:val="ListParagraph"/>
        <w:numPr>
          <w:ilvl w:val="0"/>
          <w:numId w:val="4"/>
        </w:numPr>
      </w:pPr>
      <w:r>
        <w:t>Sleeping on your stomach</w:t>
      </w:r>
      <w:r w:rsidR="00943EC0">
        <w:br/>
      </w:r>
    </w:p>
    <w:p w14:paraId="6C9FF21E" w14:textId="741DB6BB" w:rsidR="009946A6" w:rsidRPr="006E2792" w:rsidRDefault="00A521C4" w:rsidP="00943EC0">
      <w:pPr>
        <w:ind w:left="360"/>
        <w:rPr>
          <w:rFonts w:ascii="Calibri" w:hAnsi="Calibri" w:cs="Calibri"/>
          <w:sz w:val="22"/>
          <w:szCs w:val="22"/>
        </w:rPr>
      </w:pPr>
      <w:r w:rsidRPr="006E2792">
        <w:rPr>
          <w:rFonts w:ascii="Calibri" w:hAnsi="Calibri" w:cs="Calibri"/>
          <w:sz w:val="22"/>
          <w:szCs w:val="22"/>
        </w:rPr>
        <w:t xml:space="preserve">Don’t risk an incapacitating injury if you can take steps to protect your back. </w:t>
      </w:r>
      <w:r w:rsidR="00173599" w:rsidRPr="006E2792">
        <w:rPr>
          <w:rFonts w:ascii="Calibri" w:hAnsi="Calibri" w:cs="Calibri"/>
          <w:sz w:val="22"/>
          <w:szCs w:val="22"/>
        </w:rPr>
        <w:t xml:space="preserve">We’ve got the lowdown on preventing lower back pain. </w:t>
      </w:r>
    </w:p>
    <w:p w14:paraId="4F184F66" w14:textId="77777777" w:rsidR="009946A6" w:rsidRDefault="009946A6">
      <w:pPr>
        <w:pStyle w:val="Title"/>
      </w:pPr>
    </w:p>
    <w:p w14:paraId="6E7463EA" w14:textId="77777777" w:rsidR="002A25BB" w:rsidRDefault="002A25BB">
      <w:pPr>
        <w:pStyle w:val="Body"/>
        <w:spacing w:after="0"/>
      </w:pPr>
    </w:p>
    <w:p w14:paraId="21A563CB" w14:textId="589DFFEE" w:rsidR="009946A6" w:rsidRPr="006E2792" w:rsidRDefault="00A521C4" w:rsidP="00173599">
      <w:pPr>
        <w:pStyle w:val="Body"/>
        <w:spacing w:after="0"/>
        <w:rPr>
          <w:rFonts w:ascii="Arial" w:hAnsi="Arial" w:cs="Arial"/>
          <w:b/>
          <w:bCs/>
          <w:color w:val="auto"/>
        </w:rPr>
      </w:pPr>
      <w:r w:rsidRPr="006E2792">
        <w:rPr>
          <w:rFonts w:ascii="Arial" w:hAnsi="Arial" w:cs="Arial"/>
          <w:b/>
          <w:bCs/>
          <w:color w:val="auto"/>
          <w:sz w:val="28"/>
          <w:szCs w:val="28"/>
        </w:rPr>
        <w:t xml:space="preserve">Week 3 </w:t>
      </w:r>
    </w:p>
    <w:p w14:paraId="60F223B5" w14:textId="3E7ECE7E" w:rsidR="009946A6" w:rsidRPr="006E2792" w:rsidRDefault="00A521C4">
      <w:pPr>
        <w:pStyle w:val="Heading"/>
        <w:rPr>
          <w:rFonts w:cs="Arial"/>
        </w:rPr>
      </w:pPr>
      <w:r w:rsidRPr="006E2792">
        <w:rPr>
          <w:rFonts w:cs="Arial"/>
        </w:rPr>
        <w:t xml:space="preserve">Subject: Back </w:t>
      </w:r>
      <w:r w:rsidR="000D4059" w:rsidRPr="006E2792">
        <w:rPr>
          <w:rFonts w:cs="Arial"/>
        </w:rPr>
        <w:t>p</w:t>
      </w:r>
      <w:r w:rsidRPr="006E2792">
        <w:rPr>
          <w:rFonts w:cs="Arial"/>
        </w:rPr>
        <w:t xml:space="preserve">ain </w:t>
      </w:r>
      <w:r w:rsidR="000D4059" w:rsidRPr="006E2792">
        <w:rPr>
          <w:rFonts w:cs="Arial"/>
        </w:rPr>
        <w:t>t</w:t>
      </w:r>
      <w:r w:rsidRPr="006E2792">
        <w:rPr>
          <w:rFonts w:cs="Arial"/>
        </w:rPr>
        <w:t xml:space="preserve">reatment </w:t>
      </w:r>
      <w:r w:rsidR="000D4059" w:rsidRPr="006E2792">
        <w:rPr>
          <w:rFonts w:cs="Arial"/>
        </w:rPr>
        <w:t>m</w:t>
      </w:r>
      <w:r w:rsidRPr="006E2792">
        <w:rPr>
          <w:rFonts w:cs="Arial"/>
        </w:rPr>
        <w:t>yths</w:t>
      </w:r>
    </w:p>
    <w:p w14:paraId="4450C31A" w14:textId="77777777" w:rsidR="009946A6" w:rsidRDefault="00A521C4">
      <w:pPr>
        <w:pStyle w:val="Body"/>
      </w:pPr>
      <w:r>
        <w:t>You have an ache in your lower back. You try to ignore it, hoping it will go away. But it’s getting worse. What should you do?</w:t>
      </w:r>
    </w:p>
    <w:p w14:paraId="3F0CD64C" w14:textId="77777777" w:rsidR="006E2792" w:rsidRDefault="006E2792">
      <w:pPr>
        <w:pStyle w:val="Body"/>
      </w:pPr>
    </w:p>
    <w:p w14:paraId="695988F2" w14:textId="768DF56A" w:rsidR="009946A6" w:rsidRDefault="00A521C4">
      <w:pPr>
        <w:pStyle w:val="Body"/>
      </w:pPr>
      <w:r>
        <w:t>There are many common misconceptions about how to treat lower back pain. Here are some of them:</w:t>
      </w:r>
    </w:p>
    <w:p w14:paraId="2AE79737" w14:textId="2C56A743" w:rsidR="009946A6" w:rsidRPr="006E2792" w:rsidRDefault="00173599">
      <w:pPr>
        <w:pStyle w:val="Heading2"/>
        <w:rPr>
          <w:rFonts w:ascii="Arial" w:hAnsi="Arial" w:cs="Arial"/>
          <w:i w:val="0"/>
          <w:iCs w:val="0"/>
          <w:color w:val="auto"/>
        </w:rPr>
      </w:pPr>
      <w:r w:rsidRPr="006E2792">
        <w:rPr>
          <w:rFonts w:ascii="Arial" w:hAnsi="Arial" w:cs="Arial"/>
          <w:i w:val="0"/>
          <w:iCs w:val="0"/>
          <w:color w:val="auto"/>
        </w:rPr>
        <w:t>Stay in bed</w:t>
      </w:r>
    </w:p>
    <w:p w14:paraId="11A0D0A8" w14:textId="5F8954DE" w:rsidR="009946A6" w:rsidRDefault="00A521C4">
      <w:pPr>
        <w:pStyle w:val="Body"/>
      </w:pPr>
      <w:r>
        <w:t>You may have been told that lying down is the best way to soothe an aching back, but</w:t>
      </w:r>
      <w:r w:rsidR="00173599">
        <w:t xml:space="preserve"> in most cases,</w:t>
      </w:r>
      <w:r>
        <w:t xml:space="preserve"> moving </w:t>
      </w:r>
      <w:r w:rsidR="00173599">
        <w:t>is</w:t>
      </w:r>
      <w:r>
        <w:t xml:space="preserve"> </w:t>
      </w:r>
      <w:proofErr w:type="gramStart"/>
      <w:r>
        <w:t>actually better</w:t>
      </w:r>
      <w:proofErr w:type="gramEnd"/>
      <w:r>
        <w:t xml:space="preserve"> for your back. </w:t>
      </w:r>
      <w:del w:id="1" w:author="Brenda" w:date="2020-10-16T13:26:00Z">
        <w:r w:rsidDel="00D54853">
          <w:delText xml:space="preserve"> </w:delText>
        </w:r>
      </w:del>
    </w:p>
    <w:p w14:paraId="61716EEF" w14:textId="133942C6" w:rsidR="009946A6" w:rsidRPr="006E2792" w:rsidRDefault="00A521C4">
      <w:pPr>
        <w:pStyle w:val="Heading2"/>
        <w:rPr>
          <w:rFonts w:ascii="Arial" w:hAnsi="Arial" w:cs="Arial"/>
          <w:i w:val="0"/>
          <w:iCs w:val="0"/>
          <w:color w:val="auto"/>
        </w:rPr>
      </w:pPr>
      <w:r w:rsidRPr="006E2792">
        <w:rPr>
          <w:rFonts w:ascii="Arial" w:hAnsi="Arial" w:cs="Arial"/>
          <w:i w:val="0"/>
          <w:iCs w:val="0"/>
          <w:color w:val="auto"/>
        </w:rPr>
        <w:t xml:space="preserve">Surgery is </w:t>
      </w:r>
      <w:r w:rsidR="000D4059" w:rsidRPr="006E2792">
        <w:rPr>
          <w:rFonts w:ascii="Arial" w:hAnsi="Arial" w:cs="Arial"/>
          <w:i w:val="0"/>
          <w:iCs w:val="0"/>
          <w:color w:val="auto"/>
        </w:rPr>
        <w:t>y</w:t>
      </w:r>
      <w:r w:rsidRPr="006E2792">
        <w:rPr>
          <w:rFonts w:ascii="Arial" w:hAnsi="Arial" w:cs="Arial"/>
          <w:i w:val="0"/>
          <w:iCs w:val="0"/>
          <w:color w:val="auto"/>
        </w:rPr>
        <w:t xml:space="preserve">our </w:t>
      </w:r>
      <w:r w:rsidR="000D4059" w:rsidRPr="006E2792">
        <w:rPr>
          <w:rFonts w:ascii="Arial" w:hAnsi="Arial" w:cs="Arial"/>
          <w:i w:val="0"/>
          <w:iCs w:val="0"/>
          <w:color w:val="auto"/>
        </w:rPr>
        <w:t>b</w:t>
      </w:r>
      <w:r w:rsidRPr="006E2792">
        <w:rPr>
          <w:rFonts w:ascii="Arial" w:hAnsi="Arial" w:cs="Arial"/>
          <w:i w:val="0"/>
          <w:iCs w:val="0"/>
          <w:color w:val="auto"/>
        </w:rPr>
        <w:t xml:space="preserve">est </w:t>
      </w:r>
      <w:r w:rsidR="000D4059" w:rsidRPr="006E2792">
        <w:rPr>
          <w:rFonts w:ascii="Arial" w:hAnsi="Arial" w:cs="Arial"/>
          <w:i w:val="0"/>
          <w:iCs w:val="0"/>
          <w:color w:val="auto"/>
        </w:rPr>
        <w:t>b</w:t>
      </w:r>
      <w:r w:rsidRPr="006E2792">
        <w:rPr>
          <w:rFonts w:ascii="Arial" w:hAnsi="Arial" w:cs="Arial"/>
          <w:i w:val="0"/>
          <w:iCs w:val="0"/>
          <w:color w:val="auto"/>
        </w:rPr>
        <w:t xml:space="preserve">et </w:t>
      </w:r>
    </w:p>
    <w:p w14:paraId="57B99F9D" w14:textId="6B1D1ED5" w:rsidR="009946A6" w:rsidRDefault="00A521C4">
      <w:pPr>
        <w:pStyle w:val="Body"/>
      </w:pPr>
      <w:r>
        <w:t xml:space="preserve">Surgery is not always the best treatment for alleviating back pain. </w:t>
      </w:r>
      <w:r w:rsidR="00D54853">
        <w:t>It</w:t>
      </w:r>
      <w:r>
        <w:t xml:space="preserve"> is often unjustifiable and may</w:t>
      </w:r>
      <w:r w:rsidR="00173599">
        <w:t xml:space="preserve"> only</w:t>
      </w:r>
      <w:r>
        <w:t xml:space="preserve"> provide temporary relief.</w:t>
      </w:r>
      <w:r w:rsidR="00173599">
        <w:rPr>
          <w:vertAlign w:val="superscript"/>
        </w:rPr>
        <w:t xml:space="preserve"> </w:t>
      </w:r>
      <w:r>
        <w:t xml:space="preserve"> </w:t>
      </w:r>
      <w:r w:rsidR="00173599">
        <w:t xml:space="preserve">It may be necessary but it will usually be a last resort after all the other options have been exhausted. </w:t>
      </w:r>
    </w:p>
    <w:p w14:paraId="072D2D3E" w14:textId="6052308E" w:rsidR="009946A6" w:rsidRPr="006E2792" w:rsidRDefault="00A521C4">
      <w:pPr>
        <w:pStyle w:val="Heading2"/>
        <w:rPr>
          <w:rFonts w:ascii="Arial" w:hAnsi="Arial" w:cs="Arial"/>
          <w:i w:val="0"/>
          <w:iCs w:val="0"/>
          <w:color w:val="auto"/>
        </w:rPr>
      </w:pPr>
      <w:r w:rsidRPr="006E2792">
        <w:rPr>
          <w:rFonts w:ascii="Arial" w:hAnsi="Arial" w:cs="Arial"/>
          <w:i w:val="0"/>
          <w:iCs w:val="0"/>
          <w:color w:val="auto"/>
        </w:rPr>
        <w:t xml:space="preserve">Fight through the </w:t>
      </w:r>
      <w:r w:rsidR="000D4059" w:rsidRPr="006E2792">
        <w:rPr>
          <w:rFonts w:ascii="Arial" w:hAnsi="Arial" w:cs="Arial"/>
          <w:i w:val="0"/>
          <w:iCs w:val="0"/>
          <w:color w:val="auto"/>
        </w:rPr>
        <w:t>p</w:t>
      </w:r>
      <w:r w:rsidRPr="006E2792">
        <w:rPr>
          <w:rFonts w:ascii="Arial" w:hAnsi="Arial" w:cs="Arial"/>
          <w:i w:val="0"/>
          <w:iCs w:val="0"/>
          <w:color w:val="auto"/>
        </w:rPr>
        <w:t>ain</w:t>
      </w:r>
    </w:p>
    <w:p w14:paraId="6B2D69E1" w14:textId="5AE7906B" w:rsidR="009946A6" w:rsidRPr="00C90AF9" w:rsidRDefault="00A521C4">
      <w:pPr>
        <w:pStyle w:val="Body"/>
      </w:pPr>
      <w:r>
        <w:t xml:space="preserve">Don’t ignore or try to fight through the pain. Lower back pain can start out as a minor problem, but it can become chronic over time. A chronic condition is persistent or recurring and can be difficult to treat. </w:t>
      </w:r>
      <w:r>
        <w:lastRenderedPageBreak/>
        <w:t xml:space="preserve">It’s also possible that lower back pain might be a symptom of an underlying medical condition, such as kidney stones. </w:t>
      </w:r>
      <w:r w:rsidR="00173599">
        <w:t>Know when you need to ask for medical help.</w:t>
      </w:r>
      <w:r>
        <w:t xml:space="preserve"> </w:t>
      </w:r>
    </w:p>
    <w:p w14:paraId="4843CC15" w14:textId="778A6FED" w:rsidR="009946A6" w:rsidRDefault="00A521C4">
      <w:pPr>
        <w:pStyle w:val="Body"/>
      </w:pPr>
      <w:r>
        <w:t xml:space="preserve">Watch for more information about preventing lower back pain in our </w:t>
      </w:r>
      <w:proofErr w:type="gramStart"/>
      <w:r w:rsidRPr="008911EB">
        <w:rPr>
          <w:rFonts w:cs="Calibri"/>
          <w:i/>
          <w:iCs/>
        </w:rPr>
        <w:t>Beating</w:t>
      </w:r>
      <w:proofErr w:type="gramEnd"/>
      <w:r w:rsidRPr="008911EB">
        <w:rPr>
          <w:rFonts w:cs="Calibri"/>
          <w:i/>
          <w:iCs/>
        </w:rPr>
        <w:t xml:space="preserve"> </w:t>
      </w:r>
      <w:r w:rsidR="008F4D57">
        <w:rPr>
          <w:rFonts w:cs="Calibri"/>
          <w:i/>
          <w:iCs/>
        </w:rPr>
        <w:t>b</w:t>
      </w:r>
      <w:r w:rsidRPr="008911EB">
        <w:rPr>
          <w:rFonts w:cs="Calibri"/>
          <w:i/>
          <w:iCs/>
        </w:rPr>
        <w:t xml:space="preserve">ack </w:t>
      </w:r>
      <w:r w:rsidR="008F4D57">
        <w:rPr>
          <w:rFonts w:cs="Calibri"/>
          <w:i/>
          <w:iCs/>
        </w:rPr>
        <w:t>p</w:t>
      </w:r>
      <w:r w:rsidRPr="008911EB">
        <w:rPr>
          <w:rFonts w:cs="Calibri"/>
          <w:i/>
          <w:iCs/>
        </w:rPr>
        <w:t>ain</w:t>
      </w:r>
      <w:r>
        <w:t xml:space="preserve"> awareness campaign.</w:t>
      </w:r>
    </w:p>
    <w:p w14:paraId="3AA9198A" w14:textId="009C4931" w:rsidR="007075D3" w:rsidRPr="00976D9E" w:rsidRDefault="007075D3">
      <w:pPr>
        <w:pStyle w:val="Body"/>
        <w:rPr>
          <w:sz w:val="18"/>
          <w:szCs w:val="18"/>
        </w:rPr>
      </w:pPr>
    </w:p>
    <w:sectPr w:rsidR="007075D3" w:rsidRPr="00976D9E">
      <w:headerReference w:type="default" r:id="rId14"/>
      <w:foot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C9A64" w14:textId="77777777" w:rsidR="00531480" w:rsidRDefault="00531480">
      <w:r>
        <w:separator/>
      </w:r>
    </w:p>
  </w:endnote>
  <w:endnote w:type="continuationSeparator" w:id="0">
    <w:p w14:paraId="743C2643" w14:textId="77777777" w:rsidR="00531480" w:rsidRDefault="00531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F8570" w14:textId="77777777" w:rsidR="009946A6" w:rsidRDefault="00A521C4">
    <w:pPr>
      <w:pStyle w:val="Body"/>
      <w:spacing w:before="120"/>
      <w:rPr>
        <w:sz w:val="18"/>
        <w:szCs w:val="18"/>
      </w:rPr>
    </w:pPr>
    <w:r>
      <w:rPr>
        <w:sz w:val="18"/>
        <w:szCs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42EF159E" w14:textId="43471F81" w:rsidR="009946A6" w:rsidRDefault="00FE7E1F" w:rsidP="00FE7E1F">
    <w:pPr>
      <w:pStyle w:val="Body"/>
    </w:pPr>
    <w:r>
      <w:rPr>
        <w:rStyle w:val="normaltextrun"/>
        <w:rFonts w:cs="Calibri"/>
        <w:sz w:val="18"/>
        <w:szCs w:val="18"/>
        <w:shd w:val="clear" w:color="auto" w:fill="FFFFFF"/>
      </w:rPr>
      <w:t>L01210103</w:t>
    </w:r>
    <w:r w:rsidR="00D11676">
      <w:rPr>
        <w:rStyle w:val="normaltextrun"/>
        <w:rFonts w:cs="Calibri"/>
        <w:sz w:val="18"/>
        <w:szCs w:val="18"/>
        <w:shd w:val="clear" w:color="auto" w:fill="FFFFFF"/>
      </w:rPr>
      <w:t>26</w:t>
    </w:r>
    <w:r>
      <w:rPr>
        <w:rStyle w:val="normaltextrun"/>
        <w:rFonts w:cs="Calibri"/>
        <w:sz w:val="18"/>
        <w:szCs w:val="18"/>
        <w:shd w:val="clear" w:color="auto" w:fill="FFFFFF"/>
      </w:rPr>
      <w:t>[exp1122][All States]   © 202</w:t>
    </w:r>
    <w:r w:rsidR="00182051">
      <w:rPr>
        <w:rStyle w:val="normaltextrun"/>
        <w:rFonts w:cs="Calibri"/>
        <w:sz w:val="18"/>
        <w:szCs w:val="18"/>
        <w:shd w:val="clear" w:color="auto" w:fill="FFFFFF"/>
      </w:rPr>
      <w:t>1</w:t>
    </w:r>
    <w:r>
      <w:rPr>
        <w:rStyle w:val="normaltextrun"/>
        <w:rFonts w:cs="Calibri"/>
        <w:sz w:val="18"/>
        <w:szCs w:val="18"/>
        <w:shd w:val="clear" w:color="auto" w:fill="FFFFFF"/>
      </w:rPr>
      <w:t> MetLife Services and Solutions,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D20AB" w14:textId="77777777" w:rsidR="00531480" w:rsidRDefault="00531480">
      <w:r>
        <w:separator/>
      </w:r>
    </w:p>
  </w:footnote>
  <w:footnote w:type="continuationSeparator" w:id="0">
    <w:p w14:paraId="1ECB1E2A" w14:textId="77777777" w:rsidR="00531480" w:rsidRDefault="00531480">
      <w:r>
        <w:continuationSeparator/>
      </w:r>
    </w:p>
  </w:footnote>
  <w:footnote w:type="continuationNotice" w:id="1">
    <w:p w14:paraId="4B57A472" w14:textId="77777777" w:rsidR="00531480" w:rsidRDefault="00531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B4FCB" w14:textId="4CB684DB" w:rsidR="009946A6" w:rsidRPr="006E2792" w:rsidRDefault="00A521C4">
    <w:pPr>
      <w:pStyle w:val="Body"/>
      <w:spacing w:after="0"/>
      <w:rPr>
        <w:rFonts w:ascii="Helvetica" w:eastAsia="Helvetica" w:hAnsi="Helvetica" w:cs="Helvetica"/>
        <w:b/>
        <w:bCs/>
      </w:rPr>
    </w:pPr>
    <w:r>
      <w:rPr>
        <w:rFonts w:ascii="Helvetica" w:hAnsi="Helvetica"/>
        <w:b/>
        <w:bCs/>
      </w:rPr>
      <w:t xml:space="preserve">Beating </w:t>
    </w:r>
    <w:r w:rsidR="00B46B55">
      <w:rPr>
        <w:rFonts w:ascii="Helvetica" w:hAnsi="Helvetica"/>
        <w:b/>
        <w:bCs/>
      </w:rPr>
      <w:t>b</w:t>
    </w:r>
    <w:r>
      <w:rPr>
        <w:rFonts w:ascii="Helvetica" w:hAnsi="Helvetica"/>
        <w:b/>
        <w:bCs/>
      </w:rPr>
      <w:t xml:space="preserve">ack </w:t>
    </w:r>
    <w:r w:rsidR="00B46B55">
      <w:rPr>
        <w:rFonts w:ascii="Helvetica" w:hAnsi="Helvetica"/>
        <w:b/>
        <w:bCs/>
      </w:rPr>
      <w:t>p</w:t>
    </w:r>
    <w:r>
      <w:rPr>
        <w:rFonts w:ascii="Helvetica" w:hAnsi="Helvetica"/>
        <w:b/>
        <w:bCs/>
      </w:rPr>
      <w:t xml:space="preserve">ain </w:t>
    </w:r>
    <w:r w:rsidR="00B46B55">
      <w:rPr>
        <w:rFonts w:ascii="Helvetica" w:hAnsi="Helvetica"/>
        <w:b/>
        <w:bCs/>
      </w:rPr>
      <w:t>e</w:t>
    </w:r>
    <w:r>
      <w:rPr>
        <w:rFonts w:ascii="Helvetica" w:hAnsi="Helvetica"/>
        <w:b/>
        <w:bCs/>
      </w:rPr>
      <w:t xml:space="preserve">mail </w:t>
    </w:r>
    <w:r w:rsidR="00B46B55">
      <w:rPr>
        <w:rFonts w:ascii="Helvetica" w:hAnsi="Helvetica"/>
        <w:b/>
        <w:bCs/>
      </w:rPr>
      <w:t>c</w:t>
    </w:r>
    <w:r>
      <w:rPr>
        <w:rFonts w:ascii="Helvetica" w:hAnsi="Helvetica"/>
        <w:b/>
        <w:bCs/>
      </w:rPr>
      <w:t xml:space="preserve">ampaign </w:t>
    </w:r>
    <w:r w:rsidR="00B46B55">
      <w:rPr>
        <w:rFonts w:ascii="Helvetica" w:hAnsi="Helvetica"/>
        <w:b/>
        <w:bCs/>
      </w:rPr>
      <w:t>s</w:t>
    </w:r>
    <w:r>
      <w:rPr>
        <w:rFonts w:ascii="Helvetica" w:hAnsi="Helvetica"/>
        <w:b/>
        <w:bCs/>
      </w:rPr>
      <w:t>eries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522A1"/>
    <w:multiLevelType w:val="hybridMultilevel"/>
    <w:tmpl w:val="C9C2B65A"/>
    <w:numStyleLink w:val="ImportedStyle1"/>
  </w:abstractNum>
  <w:abstractNum w:abstractNumId="1" w15:restartNumberingAfterBreak="0">
    <w:nsid w:val="1C727DF4"/>
    <w:multiLevelType w:val="hybridMultilevel"/>
    <w:tmpl w:val="F59E707E"/>
    <w:lvl w:ilvl="0" w:tplc="F12811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2521A5"/>
    <w:multiLevelType w:val="hybridMultilevel"/>
    <w:tmpl w:val="C9C2B65A"/>
    <w:styleLink w:val="ImportedStyle1"/>
    <w:lvl w:ilvl="0" w:tplc="35F2FF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63804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D835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90FCD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BE2EB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5A0F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8814A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1EE1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F4D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F9B3593"/>
    <w:multiLevelType w:val="hybridMultilevel"/>
    <w:tmpl w:val="FB686A0C"/>
    <w:numStyleLink w:val="ImportedStyle2"/>
  </w:abstractNum>
  <w:abstractNum w:abstractNumId="4" w15:restartNumberingAfterBreak="0">
    <w:nsid w:val="74AF3337"/>
    <w:multiLevelType w:val="hybridMultilevel"/>
    <w:tmpl w:val="FB686A0C"/>
    <w:styleLink w:val="ImportedStyle2"/>
    <w:lvl w:ilvl="0" w:tplc="CD78F06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B52746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7A8DE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AB455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44B6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17019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4828C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AD83A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A6A5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4"/>
  </w:num>
  <w:num w:numId="4">
    <w:abstractNumId w:val="3"/>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ples, Ariadne">
    <w15:presenceInfo w15:providerId="AD" w15:userId="S::astaples@metlife.com::bf88aa84-c863-42dd-b0f6-a21ec2769a44"/>
  </w15:person>
  <w15:person w15:author="Brenda">
    <w15:presenceInfo w15:providerId="None" w15:userId="Bre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6A6"/>
    <w:rsid w:val="000248CB"/>
    <w:rsid w:val="00066F2D"/>
    <w:rsid w:val="000D4059"/>
    <w:rsid w:val="001169B9"/>
    <w:rsid w:val="00173599"/>
    <w:rsid w:val="00182051"/>
    <w:rsid w:val="00184ABB"/>
    <w:rsid w:val="001E65A7"/>
    <w:rsid w:val="002169FC"/>
    <w:rsid w:val="00246321"/>
    <w:rsid w:val="002A25BB"/>
    <w:rsid w:val="002D7494"/>
    <w:rsid w:val="00351BB9"/>
    <w:rsid w:val="0040115E"/>
    <w:rsid w:val="004072C0"/>
    <w:rsid w:val="00422047"/>
    <w:rsid w:val="00476EED"/>
    <w:rsid w:val="004A3DE5"/>
    <w:rsid w:val="004D05D8"/>
    <w:rsid w:val="00531480"/>
    <w:rsid w:val="00607459"/>
    <w:rsid w:val="0062272D"/>
    <w:rsid w:val="0065559D"/>
    <w:rsid w:val="0069165B"/>
    <w:rsid w:val="006C204A"/>
    <w:rsid w:val="006E2792"/>
    <w:rsid w:val="006E47AD"/>
    <w:rsid w:val="006F7F60"/>
    <w:rsid w:val="007075D3"/>
    <w:rsid w:val="00735DCA"/>
    <w:rsid w:val="007E3E49"/>
    <w:rsid w:val="00853A1F"/>
    <w:rsid w:val="008865BF"/>
    <w:rsid w:val="008911EB"/>
    <w:rsid w:val="008B51FA"/>
    <w:rsid w:val="008F4D57"/>
    <w:rsid w:val="008F568B"/>
    <w:rsid w:val="00933022"/>
    <w:rsid w:val="00936345"/>
    <w:rsid w:val="0094384E"/>
    <w:rsid w:val="00943EC0"/>
    <w:rsid w:val="0097214E"/>
    <w:rsid w:val="00976D9E"/>
    <w:rsid w:val="009946A6"/>
    <w:rsid w:val="009C7901"/>
    <w:rsid w:val="009E1217"/>
    <w:rsid w:val="009F46A3"/>
    <w:rsid w:val="00A15186"/>
    <w:rsid w:val="00A521C4"/>
    <w:rsid w:val="00AD4E92"/>
    <w:rsid w:val="00AF7A20"/>
    <w:rsid w:val="00B31B31"/>
    <w:rsid w:val="00B46B55"/>
    <w:rsid w:val="00B52863"/>
    <w:rsid w:val="00B718BB"/>
    <w:rsid w:val="00BB77E6"/>
    <w:rsid w:val="00BD5554"/>
    <w:rsid w:val="00C20D0A"/>
    <w:rsid w:val="00C84B9A"/>
    <w:rsid w:val="00C90AF9"/>
    <w:rsid w:val="00CB5AE5"/>
    <w:rsid w:val="00D11676"/>
    <w:rsid w:val="00D43C33"/>
    <w:rsid w:val="00D54853"/>
    <w:rsid w:val="00DB7C2E"/>
    <w:rsid w:val="00DE75A1"/>
    <w:rsid w:val="00DF69D7"/>
    <w:rsid w:val="00E44242"/>
    <w:rsid w:val="00EA1DE7"/>
    <w:rsid w:val="00F07A9B"/>
    <w:rsid w:val="00F42C4F"/>
    <w:rsid w:val="00F544F3"/>
    <w:rsid w:val="00F576BD"/>
    <w:rsid w:val="00FB40D4"/>
    <w:rsid w:val="00FE7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819BA"/>
  <w15:docId w15:val="{3CDD0C5F-F9F5-43A5-BBDB-9B22D592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2">
    <w:name w:val="heading 2"/>
    <w:next w:val="Body"/>
    <w:uiPriority w:val="9"/>
    <w:unhideWhenUsed/>
    <w:qFormat/>
    <w:pPr>
      <w:spacing w:before="240"/>
      <w:outlineLvl w:val="1"/>
    </w:pPr>
    <w:rPr>
      <w:rFonts w:ascii="Cambria" w:eastAsia="Cambria" w:hAnsi="Cambria" w:cs="Cambria"/>
      <w:b/>
      <w:bCs/>
      <w:i/>
      <w:iCs/>
      <w:color w:val="4F81BD"/>
      <w:sz w:val="22"/>
      <w:szCs w:val="22"/>
      <w:u w:color="4F81BD"/>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after="120"/>
    </w:pPr>
    <w:rPr>
      <w:rFonts w:ascii="Calibri" w:hAnsi="Calibri" w:cs="Arial Unicode MS"/>
      <w:color w:val="000000"/>
      <w:sz w:val="22"/>
      <w:szCs w:val="22"/>
      <w:u w:color="000000"/>
      <w14:textOutline w14:w="0" w14:cap="flat" w14:cmpd="sng" w14:algn="ctr">
        <w14:noFill/>
        <w14:prstDash w14:val="solid"/>
        <w14:bevel/>
      </w14:textOutline>
    </w:rPr>
  </w:style>
  <w:style w:type="paragraph" w:styleId="Title">
    <w:name w:val="Title"/>
    <w:next w:val="Body"/>
    <w:uiPriority w:val="10"/>
    <w:qFormat/>
    <w:pPr>
      <w:spacing w:after="120"/>
    </w:pPr>
    <w:rPr>
      <w:rFonts w:ascii="Cambria" w:eastAsia="Cambria" w:hAnsi="Cambria" w:cs="Cambria"/>
      <w:b/>
      <w:bCs/>
      <w:color w:val="17365D"/>
      <w:spacing w:val="5"/>
      <w:kern w:val="28"/>
      <w:sz w:val="28"/>
      <w:szCs w:val="28"/>
      <w:u w:color="17365D"/>
      <w14:textOutline w14:w="0" w14:cap="flat" w14:cmpd="sng" w14:algn="ctr">
        <w14:noFill/>
        <w14:prstDash w14:val="solid"/>
        <w14:bevel/>
      </w14:textOutline>
    </w:rPr>
  </w:style>
  <w:style w:type="paragraph" w:customStyle="1" w:styleId="Heading">
    <w:name w:val="Heading"/>
    <w:next w:val="Body"/>
    <w:pPr>
      <w:spacing w:after="120"/>
      <w:outlineLvl w:val="0"/>
    </w:pPr>
    <w:rPr>
      <w:rFonts w:ascii="Arial" w:hAnsi="Arial" w:cs="Arial Unicode MS"/>
      <w:b/>
      <w:bCs/>
      <w:color w:val="000000"/>
      <w:sz w:val="24"/>
      <w:szCs w:val="24"/>
      <w:u w:color="000000"/>
      <w14:textOutline w14:w="0" w14:cap="flat" w14:cmpd="sng" w14:algn="ctr">
        <w14:noFill/>
        <w14:prstDash w14:val="solid"/>
        <w14:bevel/>
      </w14:textOutline>
    </w:rPr>
  </w:style>
  <w:style w:type="paragraph" w:customStyle="1" w:styleId="Default">
    <w:name w:val="Defaul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FootnoteText">
    <w:name w:val="footnote text"/>
    <w:pPr>
      <w:spacing w:after="120"/>
    </w:pPr>
    <w:rPr>
      <w:rFonts w:ascii="Calibri" w:eastAsia="Calibri" w:hAnsi="Calibri" w:cs="Calibri"/>
      <w:color w:val="000000"/>
      <w:u w:color="000000"/>
    </w:rPr>
  </w:style>
  <w:style w:type="paragraph" w:styleId="ListParagraph">
    <w:name w:val="List Paragraph"/>
    <w:uiPriority w:val="34"/>
    <w:qFormat/>
    <w:pPr>
      <w:spacing w:after="120"/>
      <w:ind w:left="720"/>
    </w:pPr>
    <w:rPr>
      <w:rFonts w:ascii="Calibri" w:hAnsi="Calibri" w:cs="Arial Unicode MS"/>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DCA"/>
    <w:rPr>
      <w:rFonts w:ascii="Segoe UI" w:hAnsi="Segoe UI" w:cs="Segoe UI"/>
      <w:sz w:val="18"/>
      <w:szCs w:val="18"/>
    </w:rPr>
  </w:style>
  <w:style w:type="paragraph" w:styleId="EndnoteText">
    <w:name w:val="endnote text"/>
    <w:basedOn w:val="Normal"/>
    <w:link w:val="EndnoteTextChar"/>
    <w:uiPriority w:val="99"/>
    <w:semiHidden/>
    <w:unhideWhenUsed/>
    <w:rsid w:val="004D05D8"/>
    <w:rPr>
      <w:sz w:val="20"/>
      <w:szCs w:val="20"/>
    </w:rPr>
  </w:style>
  <w:style w:type="character" w:customStyle="1" w:styleId="EndnoteTextChar">
    <w:name w:val="Endnote Text Char"/>
    <w:basedOn w:val="DefaultParagraphFont"/>
    <w:link w:val="EndnoteText"/>
    <w:uiPriority w:val="99"/>
    <w:semiHidden/>
    <w:rsid w:val="004D05D8"/>
  </w:style>
  <w:style w:type="character" w:styleId="EndnoteReference">
    <w:name w:val="endnote reference"/>
    <w:basedOn w:val="DefaultParagraphFont"/>
    <w:uiPriority w:val="99"/>
    <w:semiHidden/>
    <w:unhideWhenUsed/>
    <w:rsid w:val="004D05D8"/>
    <w:rPr>
      <w:vertAlign w:val="superscript"/>
    </w:rPr>
  </w:style>
  <w:style w:type="character" w:styleId="FootnoteReference">
    <w:name w:val="footnote reference"/>
    <w:basedOn w:val="DefaultParagraphFont"/>
    <w:uiPriority w:val="99"/>
    <w:semiHidden/>
    <w:unhideWhenUsed/>
    <w:rsid w:val="004D05D8"/>
    <w:rPr>
      <w:vertAlign w:val="superscript"/>
    </w:rPr>
  </w:style>
  <w:style w:type="paragraph" w:styleId="CommentSubject">
    <w:name w:val="annotation subject"/>
    <w:basedOn w:val="CommentText"/>
    <w:next w:val="CommentText"/>
    <w:link w:val="CommentSubjectChar"/>
    <w:uiPriority w:val="99"/>
    <w:semiHidden/>
    <w:unhideWhenUsed/>
    <w:rsid w:val="001169B9"/>
    <w:rPr>
      <w:b/>
      <w:bCs/>
    </w:rPr>
  </w:style>
  <w:style w:type="character" w:customStyle="1" w:styleId="CommentSubjectChar">
    <w:name w:val="Comment Subject Char"/>
    <w:basedOn w:val="CommentTextChar"/>
    <w:link w:val="CommentSubject"/>
    <w:uiPriority w:val="99"/>
    <w:semiHidden/>
    <w:rsid w:val="001169B9"/>
    <w:rPr>
      <w:b/>
      <w:bCs/>
    </w:rPr>
  </w:style>
  <w:style w:type="paragraph" w:styleId="Revision">
    <w:name w:val="Revision"/>
    <w:hidden/>
    <w:uiPriority w:val="99"/>
    <w:semiHidden/>
    <w:rsid w:val="001169B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7E3E49"/>
    <w:pPr>
      <w:tabs>
        <w:tab w:val="center" w:pos="4680"/>
        <w:tab w:val="right" w:pos="9360"/>
      </w:tabs>
    </w:pPr>
  </w:style>
  <w:style w:type="character" w:customStyle="1" w:styleId="HeaderChar">
    <w:name w:val="Header Char"/>
    <w:basedOn w:val="DefaultParagraphFont"/>
    <w:link w:val="Header"/>
    <w:uiPriority w:val="99"/>
    <w:rsid w:val="007E3E49"/>
    <w:rPr>
      <w:sz w:val="24"/>
      <w:szCs w:val="24"/>
    </w:rPr>
  </w:style>
  <w:style w:type="paragraph" w:styleId="Footer">
    <w:name w:val="footer"/>
    <w:basedOn w:val="Normal"/>
    <w:link w:val="FooterChar"/>
    <w:uiPriority w:val="99"/>
    <w:unhideWhenUsed/>
    <w:rsid w:val="007E3E49"/>
    <w:pPr>
      <w:tabs>
        <w:tab w:val="center" w:pos="4680"/>
        <w:tab w:val="right" w:pos="9360"/>
      </w:tabs>
    </w:pPr>
  </w:style>
  <w:style w:type="character" w:customStyle="1" w:styleId="FooterChar">
    <w:name w:val="Footer Char"/>
    <w:basedOn w:val="DefaultParagraphFont"/>
    <w:link w:val="Footer"/>
    <w:uiPriority w:val="99"/>
    <w:rsid w:val="007E3E49"/>
    <w:rPr>
      <w:sz w:val="24"/>
      <w:szCs w:val="24"/>
    </w:rPr>
  </w:style>
  <w:style w:type="character" w:styleId="UnresolvedMention">
    <w:name w:val="Unresolved Mention"/>
    <w:basedOn w:val="DefaultParagraphFont"/>
    <w:uiPriority w:val="99"/>
    <w:semiHidden/>
    <w:unhideWhenUsed/>
    <w:rsid w:val="00D54853"/>
    <w:rPr>
      <w:color w:val="605E5C"/>
      <w:shd w:val="clear" w:color="auto" w:fill="E1DFDD"/>
    </w:rPr>
  </w:style>
  <w:style w:type="character" w:customStyle="1" w:styleId="normaltextrun">
    <w:name w:val="normaltextrun"/>
    <w:basedOn w:val="DefaultParagraphFont"/>
    <w:rsid w:val="00FE7E1F"/>
  </w:style>
  <w:style w:type="character" w:customStyle="1" w:styleId="eop">
    <w:name w:val="eop"/>
    <w:basedOn w:val="DefaultParagraphFont"/>
    <w:rsid w:val="00FE7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versusarthritis.org/about-arthritis/data-and-statistics/state-of-musculoskeletal-health-201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hgs.uhb.nhs.uk/back-pain-prevention/"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mbria"/>
        <a:ea typeface="Cambria"/>
        <a:cs typeface="Cambri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ermInfo xmlns="http://schemas.microsoft.com/office/infopath/2007/PartnerControls">
          <TermName xmlns="http://schemas.microsoft.com/office/infopath/2007/PartnerControls">Back pain</TermName>
          <TermId xmlns="http://schemas.microsoft.com/office/infopath/2007/PartnerControls">70980724-0a5b-4a78-aeaf-46664c656c15</TermId>
        </TermInfo>
      </Term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C72FB9C666634FBFE5AF86A701B6BE" ma:contentTypeVersion="11" ma:contentTypeDescription="Create a new document." ma:contentTypeScope="" ma:versionID="8a0b36327fb971b1956f4946f57b5316">
  <xsd:schema xmlns:xsd="http://www.w3.org/2001/XMLSchema" xmlns:xs="http://www.w3.org/2001/XMLSchema" xmlns:p="http://schemas.microsoft.com/office/2006/metadata/properties" xmlns:ns2="d18c1617-1ac8-4b22-9cef-b2ac240d88cb" xmlns:ns3="335ec2f7-c306-495f-a4ce-05aeeec59694" xmlns:ns4="904161e0-5f66-45e8-92fd-520755ec9303" targetNamespace="http://schemas.microsoft.com/office/2006/metadata/properties" ma:root="true" ma:fieldsID="8b13dffdb03458e524af41361bb0ee55" ns2:_="" ns3:_="" ns4:_="">
    <xsd:import namespace="d18c1617-1ac8-4b22-9cef-b2ac240d88cb"/>
    <xsd:import namespace="335ec2f7-c306-495f-a4ce-05aeeec59694"/>
    <xsd:import namespace="904161e0-5f66-45e8-92fd-520755ec9303"/>
    <xsd:element name="properties">
      <xsd:complexType>
        <xsd:sequence>
          <xsd:element name="documentManagement">
            <xsd:complexType>
              <xsd:all>
                <xsd:element ref="ns2:TaxKeywordTaxHTField" minOccurs="0"/>
                <xsd:element ref="ns2:TaxCatchAll" minOccurs="0"/>
                <xsd:element ref="ns2:TaxCatchAllLabel" minOccurs="0"/>
                <xsd:element ref="ns2:hae69c9a3b974f6ea09ed5059cd93782" minOccurs="0"/>
                <xsd:element ref="ns2:aa413b61045448e6bc230aa29a84eb0b" minOccurs="0"/>
                <xsd:element ref="ns2:o2a67a7f239d463099c84f831d9f71a7" minOccurs="0"/>
                <xsd:element ref="ns2:pc3a60732cff4bd6a1032848edf6a57b"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ddf063b0-461a-41ea-895f-a2894335f01d}" ma:internalName="TaxCatchAll" ma:showField="CatchAllData" ma:web="904161e0-5f66-45e8-92fd-520755ec930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df063b0-461a-41ea-895f-a2894335f01d}" ma:internalName="TaxCatchAllLabel" ma:readOnly="true" ma:showField="CatchAllDataLabel" ma:web="904161e0-5f66-45e8-92fd-520755ec9303">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5ec2f7-c306-495f-a4ce-05aeeec5969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161e0-5f66-45e8-92fd-520755ec9303"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f5af0f96-557c-40e5-b74f-4de88d247c44"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A161B6-2AE3-49F1-98E7-B70B2A1306C7}">
  <ds:schemaRefs>
    <ds:schemaRef ds:uri="http://schemas.openxmlformats.org/officeDocument/2006/bibliography"/>
  </ds:schemaRefs>
</ds:datastoreItem>
</file>

<file path=customXml/itemProps2.xml><?xml version="1.0" encoding="utf-8"?>
<ds:datastoreItem xmlns:ds="http://schemas.openxmlformats.org/officeDocument/2006/customXml" ds:itemID="{6DADCCFC-3D84-442F-B1B9-8EEDF5AB6E0C}">
  <ds:schemaRefs>
    <ds:schemaRef ds:uri="http://www.w3.org/XML/1998/namespace"/>
    <ds:schemaRef ds:uri="http://schemas.microsoft.com/office/2006/documentManagement/types"/>
    <ds:schemaRef ds:uri="http://purl.org/dc/dcmitype/"/>
    <ds:schemaRef ds:uri="d18c1617-1ac8-4b22-9cef-b2ac240d88cb"/>
    <ds:schemaRef ds:uri="335ec2f7-c306-495f-a4ce-05aeeec59694"/>
    <ds:schemaRef ds:uri="http://purl.org/dc/terms/"/>
    <ds:schemaRef ds:uri="http://schemas.microsoft.com/office/infopath/2007/PartnerControls"/>
    <ds:schemaRef ds:uri="http://schemas.openxmlformats.org/package/2006/metadata/core-properties"/>
    <ds:schemaRef ds:uri="904161e0-5f66-45e8-92fd-520755ec9303"/>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B20FF4F-A176-4723-B64E-DB9EB4AB2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335ec2f7-c306-495f-a4ce-05aeeec59694"/>
    <ds:schemaRef ds:uri="904161e0-5f66-45e8-92fd-520755ec9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654265-242C-4780-B94C-A5D34694E397}">
  <ds:schemaRefs>
    <ds:schemaRef ds:uri="Microsoft.SharePoint.Taxonomy.ContentTypeSync"/>
  </ds:schemaRefs>
</ds:datastoreItem>
</file>

<file path=customXml/itemProps5.xml><?xml version="1.0" encoding="utf-8"?>
<ds:datastoreItem xmlns:ds="http://schemas.openxmlformats.org/officeDocument/2006/customXml" ds:itemID="{6CEA63AB-01C7-4D4C-AC82-14BD271D6E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 Pain Campaign - Email Templates</dc:title>
  <dc:subject>Back Pain Campaign</dc:subject>
  <dc:creator>MetLifel</dc:creator>
  <cp:keywords>Back pain</cp:keywords>
  <cp:lastModifiedBy>Smith, Stephen</cp:lastModifiedBy>
  <cp:revision>3</cp:revision>
  <dcterms:created xsi:type="dcterms:W3CDTF">2022-10-07T09:53:00Z</dcterms:created>
  <dcterms:modified xsi:type="dcterms:W3CDTF">2022-10-07T09:55:00Z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0x0101009CC72FB9C666634FBFE5AF86A701B6BE</vt:lpwstr>
  </property>
</Properties>
</file>