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5C3B8" w14:textId="1817249C" w:rsidR="00141E8A" w:rsidRPr="005F46DB" w:rsidRDefault="00ED7C18">
      <w:pPr>
        <w:rPr>
          <w:rFonts w:ascii="Arial" w:hAnsi="Arial" w:cs="Arial"/>
          <w:b/>
          <w:sz w:val="24"/>
          <w:szCs w:val="24"/>
          <w:lang w:val="en-GB"/>
        </w:rPr>
      </w:pPr>
      <w:r w:rsidRPr="005F46DB">
        <w:rPr>
          <w:rFonts w:ascii="Arial" w:hAnsi="Arial" w:cs="Arial"/>
          <w:b/>
          <w:sz w:val="24"/>
          <w:szCs w:val="24"/>
          <w:lang w:val="en-GB"/>
        </w:rPr>
        <w:t xml:space="preserve">Increasing </w:t>
      </w:r>
      <w:r w:rsidR="00E17744" w:rsidRPr="005F46DB">
        <w:rPr>
          <w:rFonts w:ascii="Arial" w:hAnsi="Arial" w:cs="Arial"/>
          <w:b/>
          <w:sz w:val="24"/>
          <w:szCs w:val="24"/>
          <w:lang w:val="en-GB"/>
        </w:rPr>
        <w:t>a</w:t>
      </w:r>
      <w:r w:rsidRPr="005F46DB">
        <w:rPr>
          <w:rFonts w:ascii="Arial" w:hAnsi="Arial" w:cs="Arial"/>
          <w:b/>
          <w:sz w:val="24"/>
          <w:szCs w:val="24"/>
          <w:lang w:val="en-GB"/>
        </w:rPr>
        <w:t xml:space="preserve">wareness about </w:t>
      </w:r>
      <w:r w:rsidR="00E17744" w:rsidRPr="005F46DB">
        <w:rPr>
          <w:rFonts w:ascii="Arial" w:hAnsi="Arial" w:cs="Arial"/>
          <w:b/>
          <w:sz w:val="24"/>
          <w:szCs w:val="24"/>
          <w:lang w:val="en-GB"/>
        </w:rPr>
        <w:t>m</w:t>
      </w:r>
      <w:r w:rsidRPr="005F46DB">
        <w:rPr>
          <w:rFonts w:ascii="Arial" w:hAnsi="Arial" w:cs="Arial"/>
          <w:b/>
          <w:sz w:val="24"/>
          <w:szCs w:val="24"/>
          <w:lang w:val="en-GB"/>
        </w:rPr>
        <w:t xml:space="preserve">ental </w:t>
      </w:r>
      <w:r w:rsidR="00E17744" w:rsidRPr="005F46DB">
        <w:rPr>
          <w:rFonts w:ascii="Arial" w:hAnsi="Arial" w:cs="Arial"/>
          <w:b/>
          <w:sz w:val="24"/>
          <w:szCs w:val="24"/>
          <w:lang w:val="en-GB"/>
        </w:rPr>
        <w:t>h</w:t>
      </w:r>
      <w:r w:rsidRPr="005F46DB">
        <w:rPr>
          <w:rFonts w:ascii="Arial" w:hAnsi="Arial" w:cs="Arial"/>
          <w:b/>
          <w:sz w:val="24"/>
          <w:szCs w:val="24"/>
          <w:lang w:val="en-GB"/>
        </w:rPr>
        <w:t xml:space="preserve">ealth </w:t>
      </w:r>
      <w:r w:rsidR="001C0E48" w:rsidRPr="005F46DB">
        <w:rPr>
          <w:rFonts w:ascii="Arial" w:hAnsi="Arial" w:cs="Arial"/>
          <w:b/>
          <w:sz w:val="24"/>
          <w:szCs w:val="24"/>
          <w:lang w:val="en-GB"/>
        </w:rPr>
        <w:t xml:space="preserve">– Email </w:t>
      </w:r>
      <w:r w:rsidR="0061329B" w:rsidRPr="005F46DB">
        <w:rPr>
          <w:rFonts w:ascii="Arial" w:hAnsi="Arial" w:cs="Arial"/>
          <w:b/>
          <w:sz w:val="24"/>
          <w:szCs w:val="24"/>
          <w:lang w:val="en-GB"/>
        </w:rPr>
        <w:t>s</w:t>
      </w:r>
      <w:r w:rsidR="001C0E48" w:rsidRPr="005F46DB">
        <w:rPr>
          <w:rFonts w:ascii="Arial" w:hAnsi="Arial" w:cs="Arial"/>
          <w:b/>
          <w:sz w:val="24"/>
          <w:szCs w:val="24"/>
          <w:lang w:val="en-GB"/>
        </w:rPr>
        <w:t>eries</w:t>
      </w:r>
    </w:p>
    <w:p w14:paraId="52A9D978" w14:textId="40AAD270" w:rsidR="001C0E48" w:rsidRPr="005F46DB" w:rsidRDefault="001C0E48" w:rsidP="14FEB3CE">
      <w:pPr>
        <w:rPr>
          <w:rFonts w:ascii="Arial" w:hAnsi="Arial" w:cs="Arial"/>
          <w:sz w:val="24"/>
          <w:szCs w:val="24"/>
          <w:lang w:val="en-GB"/>
        </w:rPr>
      </w:pPr>
    </w:p>
    <w:p w14:paraId="3CC9F2A2" w14:textId="411BE835" w:rsidR="001C0E48" w:rsidRPr="005F46DB" w:rsidRDefault="001C0E48">
      <w:pPr>
        <w:rPr>
          <w:rFonts w:ascii="Arial" w:hAnsi="Arial" w:cs="Arial"/>
          <w:b/>
          <w:sz w:val="24"/>
          <w:szCs w:val="24"/>
          <w:lang w:val="en-GB"/>
        </w:rPr>
      </w:pPr>
      <w:r w:rsidRPr="005F46DB">
        <w:rPr>
          <w:rFonts w:ascii="Arial" w:hAnsi="Arial" w:cs="Arial"/>
          <w:b/>
          <w:sz w:val="24"/>
          <w:szCs w:val="24"/>
          <w:lang w:val="en-GB"/>
        </w:rPr>
        <w:t>Pre-launch email: (optional)</w:t>
      </w:r>
    </w:p>
    <w:p w14:paraId="7E04D137" w14:textId="33147A1E" w:rsidR="001C0E48" w:rsidRPr="005F46DB" w:rsidRDefault="001C0E48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>Subject:</w:t>
      </w:r>
      <w:r w:rsidR="00C42CC1" w:rsidRPr="232CCD97">
        <w:rPr>
          <w:rFonts w:ascii="Arial" w:hAnsi="Arial" w:cs="Arial"/>
          <w:sz w:val="24"/>
          <w:szCs w:val="24"/>
          <w:lang w:val="en-GB"/>
        </w:rPr>
        <w:t xml:space="preserve"> </w:t>
      </w:r>
      <w:r w:rsidR="003360DC" w:rsidRPr="232CCD97">
        <w:rPr>
          <w:rFonts w:ascii="Arial" w:hAnsi="Arial" w:cs="Arial"/>
          <w:sz w:val="24"/>
          <w:szCs w:val="24"/>
          <w:lang w:val="en-GB"/>
        </w:rPr>
        <w:t>Increasing awareness about mental health (</w:t>
      </w:r>
      <w:r w:rsidR="00BA5229" w:rsidRPr="232CCD97">
        <w:rPr>
          <w:rFonts w:ascii="Arial" w:hAnsi="Arial" w:cs="Arial"/>
          <w:sz w:val="24"/>
          <w:szCs w:val="24"/>
          <w:lang w:val="en-GB"/>
        </w:rPr>
        <w:t>coming soon)</w:t>
      </w:r>
    </w:p>
    <w:p w14:paraId="71C83322" w14:textId="5A962EC2" w:rsidR="003360DC" w:rsidRPr="005F46DB" w:rsidRDefault="005248F7" w:rsidP="232CCD97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Mental health is an important part of your overall health and wellbeing. </w:t>
      </w:r>
    </w:p>
    <w:p w14:paraId="6BCA17E6" w14:textId="7E02CC65" w:rsidR="003360DC" w:rsidRPr="005F46DB" w:rsidRDefault="005248F7" w:rsidP="232CCD97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It includes your emotional, </w:t>
      </w:r>
      <w:proofErr w:type="gramStart"/>
      <w:r w:rsidRPr="232CCD97">
        <w:rPr>
          <w:rFonts w:ascii="Arial" w:hAnsi="Arial" w:cs="Arial"/>
          <w:sz w:val="24"/>
          <w:szCs w:val="24"/>
          <w:lang w:val="en-GB"/>
        </w:rPr>
        <w:t>psychological</w:t>
      </w:r>
      <w:proofErr w:type="gramEnd"/>
      <w:r w:rsidRPr="232CCD97">
        <w:rPr>
          <w:rFonts w:ascii="Arial" w:hAnsi="Arial" w:cs="Arial"/>
          <w:sz w:val="24"/>
          <w:szCs w:val="24"/>
          <w:lang w:val="en-GB"/>
        </w:rPr>
        <w:t xml:space="preserve"> and social well</w:t>
      </w:r>
      <w:r w:rsidR="006E24EE" w:rsidRPr="232CCD97">
        <w:rPr>
          <w:rFonts w:ascii="Arial" w:hAnsi="Arial" w:cs="Arial"/>
          <w:sz w:val="24"/>
          <w:szCs w:val="24"/>
          <w:lang w:val="en-GB"/>
        </w:rPr>
        <w:t>-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being and affects how you think, feel and act. Mental health determines how you handle stress and relate to others and the everyday choices you make. </w:t>
      </w:r>
    </w:p>
    <w:p w14:paraId="6354E748" w14:textId="275F1F29" w:rsidR="003360DC" w:rsidRPr="005F46DB" w:rsidRDefault="005248F7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Being mentally healthy can promote productivity and success in work, school, parenting, </w:t>
      </w:r>
      <w:proofErr w:type="gramStart"/>
      <w:r w:rsidRPr="232CCD97">
        <w:rPr>
          <w:rFonts w:ascii="Arial" w:hAnsi="Arial" w:cs="Arial"/>
          <w:sz w:val="24"/>
          <w:szCs w:val="24"/>
          <w:lang w:val="en-GB"/>
        </w:rPr>
        <w:t>caregiving</w:t>
      </w:r>
      <w:proofErr w:type="gramEnd"/>
      <w:r w:rsidRPr="232CCD97">
        <w:rPr>
          <w:rFonts w:ascii="Arial" w:hAnsi="Arial" w:cs="Arial"/>
          <w:sz w:val="24"/>
          <w:szCs w:val="24"/>
          <w:lang w:val="en-GB"/>
        </w:rPr>
        <w:t xml:space="preserve"> </w:t>
      </w:r>
      <w:r w:rsidR="006B1AAC" w:rsidRPr="232CCD97">
        <w:rPr>
          <w:rFonts w:ascii="Arial" w:hAnsi="Arial" w:cs="Arial"/>
          <w:sz w:val="24"/>
          <w:szCs w:val="24"/>
          <w:lang w:val="en-GB"/>
        </w:rPr>
        <w:t>or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 other important aspects of your life. </w:t>
      </w:r>
    </w:p>
    <w:p w14:paraId="38769D1F" w14:textId="0BFEBDC1" w:rsidR="001C0E48" w:rsidRPr="005F46DB" w:rsidRDefault="002031E5" w:rsidP="232CCD97">
      <w:pPr>
        <w:spacing w:after="0" w:line="276" w:lineRule="auto"/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The stigma experienced by people with poor mental health and mental illness puts them at risk </w:t>
      </w:r>
      <w:r w:rsidR="005F46DB" w:rsidRPr="232CCD97">
        <w:rPr>
          <w:rFonts w:ascii="Arial" w:hAnsi="Arial" w:cs="Arial"/>
          <w:sz w:val="24"/>
          <w:szCs w:val="24"/>
          <w:lang w:val="en-GB"/>
        </w:rPr>
        <w:t>of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 poverty, </w:t>
      </w:r>
      <w:proofErr w:type="gramStart"/>
      <w:r w:rsidRPr="232CCD97">
        <w:rPr>
          <w:rFonts w:ascii="Arial" w:hAnsi="Arial" w:cs="Arial"/>
          <w:sz w:val="24"/>
          <w:szCs w:val="24"/>
          <w:lang w:val="en-GB"/>
        </w:rPr>
        <w:t>discrimination</w:t>
      </w:r>
      <w:proofErr w:type="gramEnd"/>
      <w:r w:rsidRPr="232CCD97">
        <w:rPr>
          <w:rFonts w:ascii="Arial" w:hAnsi="Arial" w:cs="Arial"/>
          <w:sz w:val="24"/>
          <w:szCs w:val="24"/>
          <w:lang w:val="en-GB"/>
        </w:rPr>
        <w:t xml:space="preserve"> and human rights violations. Encourage your family, </w:t>
      </w:r>
      <w:proofErr w:type="gramStart"/>
      <w:r w:rsidRPr="232CCD97">
        <w:rPr>
          <w:rFonts w:ascii="Arial" w:hAnsi="Arial" w:cs="Arial"/>
          <w:sz w:val="24"/>
          <w:szCs w:val="24"/>
          <w:lang w:val="en-GB"/>
        </w:rPr>
        <w:t>co</w:t>
      </w:r>
      <w:r w:rsidR="00EF1274" w:rsidRPr="232CCD97">
        <w:rPr>
          <w:rFonts w:ascii="Arial" w:hAnsi="Arial" w:cs="Arial"/>
          <w:sz w:val="24"/>
          <w:szCs w:val="24"/>
          <w:lang w:val="en-GB"/>
        </w:rPr>
        <w:t>lleagues</w:t>
      </w:r>
      <w:proofErr w:type="gramEnd"/>
      <w:r w:rsidR="00EF1274" w:rsidRPr="232CCD97">
        <w:rPr>
          <w:rFonts w:ascii="Arial" w:hAnsi="Arial" w:cs="Arial"/>
          <w:sz w:val="24"/>
          <w:szCs w:val="24"/>
          <w:lang w:val="en-GB"/>
        </w:rPr>
        <w:t xml:space="preserve"> and </w:t>
      </w:r>
      <w:r w:rsidRPr="232CCD97">
        <w:rPr>
          <w:rFonts w:ascii="Arial" w:hAnsi="Arial" w:cs="Arial"/>
          <w:sz w:val="24"/>
          <w:szCs w:val="24"/>
          <w:lang w:val="en-GB"/>
        </w:rPr>
        <w:t>friends to learn more about mental health</w:t>
      </w:r>
      <w:r w:rsidR="00EF1274" w:rsidRPr="232CCD97">
        <w:rPr>
          <w:rFonts w:ascii="Arial" w:hAnsi="Arial" w:cs="Arial"/>
          <w:sz w:val="24"/>
          <w:szCs w:val="24"/>
          <w:lang w:val="en-GB"/>
        </w:rPr>
        <w:t>.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6ACBC9EE" w14:textId="7023A994" w:rsidR="001C0E48" w:rsidRPr="005F46DB" w:rsidRDefault="001C0E48" w:rsidP="232CCD97">
      <w:pPr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73526FBD" w14:textId="7EF6F45C" w:rsidR="001C0E48" w:rsidRPr="005F46DB" w:rsidRDefault="002031E5" w:rsidP="232CCD97">
      <w:pPr>
        <w:spacing w:after="0" w:line="276" w:lineRule="auto"/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Talking about what's going on can help remove the stigma, bring families and friends closer together and help everyone cope with their own and others’ mental health conditions. </w:t>
      </w:r>
    </w:p>
    <w:p w14:paraId="35323C65" w14:textId="7C97AE3D" w:rsidR="001C0E48" w:rsidRPr="005F46DB" w:rsidRDefault="001C0E48" w:rsidP="232CCD97">
      <w:pPr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44B39A86" w14:textId="533462DB" w:rsidR="001C0E48" w:rsidRPr="005F46DB" w:rsidRDefault="001C0E48" w:rsidP="232CCD97">
      <w:pPr>
        <w:spacing w:after="0" w:line="276" w:lineRule="auto"/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Look for more information about the </w:t>
      </w:r>
      <w:r w:rsidR="00594AD8" w:rsidRPr="232CCD97">
        <w:rPr>
          <w:rFonts w:ascii="Arial" w:hAnsi="Arial" w:cs="Arial"/>
          <w:sz w:val="24"/>
          <w:szCs w:val="24"/>
          <w:lang w:val="en-GB"/>
        </w:rPr>
        <w:t>“</w:t>
      </w:r>
      <w:r w:rsidR="003360DC" w:rsidRPr="232CCD97">
        <w:rPr>
          <w:rFonts w:ascii="Arial" w:hAnsi="Arial" w:cs="Arial"/>
          <w:sz w:val="24"/>
          <w:szCs w:val="24"/>
          <w:lang w:val="en-GB"/>
        </w:rPr>
        <w:t>Increasing awareness about mental health</w:t>
      </w:r>
      <w:r w:rsidR="00594AD8" w:rsidRPr="232CCD97">
        <w:rPr>
          <w:rFonts w:ascii="Arial" w:hAnsi="Arial" w:cs="Arial"/>
          <w:sz w:val="24"/>
          <w:szCs w:val="24"/>
          <w:lang w:val="en-GB"/>
        </w:rPr>
        <w:t>”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 kick-off even</w:t>
      </w:r>
      <w:r w:rsidR="00BA5229" w:rsidRPr="232CCD97">
        <w:rPr>
          <w:rFonts w:ascii="Arial" w:hAnsi="Arial" w:cs="Arial"/>
          <w:sz w:val="24"/>
          <w:szCs w:val="24"/>
          <w:lang w:val="en-GB"/>
        </w:rPr>
        <w:t>t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 on &lt;date&gt; at &lt;location&gt;. </w:t>
      </w:r>
    </w:p>
    <w:p w14:paraId="1B2B2AD7" w14:textId="625563E0" w:rsidR="001C0E48" w:rsidRPr="005F46DB" w:rsidRDefault="001C0E48" w:rsidP="232CCD97">
      <w:pPr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518DFB60" w14:textId="7A2EED81" w:rsidR="001C0E48" w:rsidRPr="005F46DB" w:rsidRDefault="009C2767" w:rsidP="232CCD97">
      <w:pPr>
        <w:spacing w:after="0" w:line="276" w:lineRule="auto"/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>As a part of this program</w:t>
      </w:r>
      <w:r w:rsidR="00DA2E35" w:rsidRPr="232CCD97">
        <w:rPr>
          <w:rFonts w:ascii="Arial" w:hAnsi="Arial" w:cs="Arial"/>
          <w:sz w:val="24"/>
          <w:szCs w:val="24"/>
          <w:lang w:val="en-GB"/>
        </w:rPr>
        <w:t>me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, </w:t>
      </w:r>
      <w:r w:rsidR="00594AD8" w:rsidRPr="232CCD97">
        <w:rPr>
          <w:rFonts w:ascii="Arial" w:hAnsi="Arial" w:cs="Arial"/>
          <w:sz w:val="24"/>
          <w:szCs w:val="24"/>
          <w:lang w:val="en-GB"/>
        </w:rPr>
        <w:t>a</w:t>
      </w:r>
      <w:r w:rsidR="001C0E48" w:rsidRPr="232CCD97">
        <w:rPr>
          <w:rFonts w:ascii="Arial" w:hAnsi="Arial" w:cs="Arial"/>
          <w:sz w:val="24"/>
          <w:szCs w:val="24"/>
          <w:lang w:val="en-GB"/>
        </w:rPr>
        <w:t>ll employees are invited to participate in “</w:t>
      </w:r>
      <w:r w:rsidR="00DF5DF2" w:rsidRPr="232CCD97">
        <w:rPr>
          <w:rFonts w:ascii="Arial" w:hAnsi="Arial" w:cs="Arial"/>
          <w:sz w:val="24"/>
          <w:szCs w:val="24"/>
          <w:lang w:val="en-GB"/>
        </w:rPr>
        <w:t>Make your mental health a priority” – a</w:t>
      </w:r>
      <w:r w:rsidR="00A540B7" w:rsidRPr="232CCD97">
        <w:rPr>
          <w:rFonts w:ascii="Arial" w:hAnsi="Arial" w:cs="Arial"/>
          <w:sz w:val="24"/>
          <w:szCs w:val="24"/>
          <w:lang w:val="en-GB"/>
        </w:rPr>
        <w:t xml:space="preserve"> </w:t>
      </w:r>
      <w:r w:rsidR="001C0E48" w:rsidRPr="232CCD97">
        <w:rPr>
          <w:rFonts w:ascii="Arial" w:hAnsi="Arial" w:cs="Arial"/>
          <w:sz w:val="24"/>
          <w:szCs w:val="24"/>
          <w:lang w:val="en-GB"/>
        </w:rPr>
        <w:t xml:space="preserve">four-week challenge &lt;for a chance to win&gt;. </w:t>
      </w:r>
    </w:p>
    <w:p w14:paraId="2F531702" w14:textId="57F3F42D" w:rsidR="232CCD97" w:rsidRDefault="232CCD97" w:rsidP="232CCD97">
      <w:pPr>
        <w:rPr>
          <w:rFonts w:ascii="Arial" w:hAnsi="Arial" w:cs="Arial"/>
          <w:sz w:val="24"/>
          <w:szCs w:val="24"/>
          <w:lang w:val="en-GB"/>
        </w:rPr>
      </w:pPr>
    </w:p>
    <w:p w14:paraId="4CA5D8E6" w14:textId="5C9C579C" w:rsidR="00CF43D7" w:rsidRPr="005F46DB" w:rsidRDefault="003360DC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We all benefit by promoting positive mental health and well</w:t>
      </w:r>
      <w:r w:rsidR="006E24EE" w:rsidRPr="005F46DB">
        <w:rPr>
          <w:rFonts w:ascii="Arial" w:hAnsi="Arial" w:cs="Arial"/>
          <w:sz w:val="24"/>
          <w:szCs w:val="24"/>
          <w:lang w:val="en-GB"/>
        </w:rPr>
        <w:t>-</w:t>
      </w:r>
      <w:r w:rsidRPr="005F46DB">
        <w:rPr>
          <w:rFonts w:ascii="Arial" w:hAnsi="Arial" w:cs="Arial"/>
          <w:sz w:val="24"/>
          <w:szCs w:val="24"/>
          <w:lang w:val="en-GB"/>
        </w:rPr>
        <w:t>being</w:t>
      </w:r>
      <w:r w:rsidR="00EF1274" w:rsidRPr="005F46DB">
        <w:rPr>
          <w:rFonts w:ascii="Arial" w:hAnsi="Arial" w:cs="Arial"/>
          <w:sz w:val="24"/>
          <w:szCs w:val="24"/>
          <w:lang w:val="en-GB"/>
        </w:rPr>
        <w:t>.</w:t>
      </w:r>
    </w:p>
    <w:p w14:paraId="7AE5E789" w14:textId="1BE606A7" w:rsidR="001C0E48" w:rsidRPr="005F46DB" w:rsidRDefault="001C0E48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Thank you</w:t>
      </w:r>
    </w:p>
    <w:p w14:paraId="5B63B94F" w14:textId="1BC8FC52" w:rsidR="001C0E48" w:rsidRPr="005F46DB" w:rsidRDefault="001C0E48">
      <w:pPr>
        <w:rPr>
          <w:rFonts w:ascii="Arial" w:hAnsi="Arial" w:cs="Arial"/>
          <w:sz w:val="24"/>
          <w:szCs w:val="24"/>
          <w:lang w:val="en-GB"/>
        </w:rPr>
      </w:pPr>
    </w:p>
    <w:p w14:paraId="0884897E" w14:textId="60EBFEE1" w:rsidR="001C0E48" w:rsidRPr="005F46DB" w:rsidRDefault="001C0E48">
      <w:pPr>
        <w:rPr>
          <w:rFonts w:ascii="Arial" w:hAnsi="Arial" w:cs="Arial"/>
          <w:b/>
          <w:sz w:val="24"/>
          <w:szCs w:val="24"/>
          <w:lang w:val="en-GB"/>
        </w:rPr>
      </w:pPr>
      <w:r w:rsidRPr="005F46DB">
        <w:rPr>
          <w:rFonts w:ascii="Arial" w:hAnsi="Arial" w:cs="Arial"/>
          <w:b/>
          <w:sz w:val="24"/>
          <w:szCs w:val="24"/>
          <w:lang w:val="en-GB"/>
        </w:rPr>
        <w:t>Kick-off email: Week 1</w:t>
      </w:r>
    </w:p>
    <w:p w14:paraId="55C9AF17" w14:textId="4B536D3B" w:rsidR="001C0E48" w:rsidRPr="005F46DB" w:rsidRDefault="001C0E48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Subject: </w:t>
      </w:r>
      <w:r w:rsidR="003360DC" w:rsidRPr="232CCD97">
        <w:rPr>
          <w:rFonts w:ascii="Arial" w:hAnsi="Arial" w:cs="Arial"/>
          <w:sz w:val="24"/>
          <w:szCs w:val="24"/>
          <w:lang w:val="en-GB"/>
        </w:rPr>
        <w:t xml:space="preserve">Increasing awareness about mental health. </w:t>
      </w:r>
      <w:r w:rsidR="00594AD8" w:rsidRPr="232CCD97">
        <w:rPr>
          <w:rFonts w:ascii="Arial" w:hAnsi="Arial" w:cs="Arial"/>
          <w:sz w:val="24"/>
          <w:szCs w:val="24"/>
          <w:lang w:val="en-GB"/>
        </w:rPr>
        <w:t>Join us to get started.</w:t>
      </w:r>
    </w:p>
    <w:p w14:paraId="231B9BCA" w14:textId="06163DD4" w:rsidR="00D97F23" w:rsidRPr="005F46DB" w:rsidRDefault="00D97F23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You’re invited</w:t>
      </w:r>
      <w:r w:rsidR="00EF1274" w:rsidRPr="005F46DB">
        <w:rPr>
          <w:rFonts w:ascii="Arial" w:hAnsi="Arial" w:cs="Arial"/>
          <w:sz w:val="24"/>
          <w:szCs w:val="24"/>
          <w:lang w:val="en-GB"/>
        </w:rPr>
        <w:t xml:space="preserve">. </w:t>
      </w:r>
    </w:p>
    <w:p w14:paraId="6003CD30" w14:textId="47573810" w:rsidR="001C0E48" w:rsidRPr="005F46DB" w:rsidRDefault="001C0E48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Join us today at &lt;location&gt; at &lt;time&gt; for our kick-off event to launch our month-long campaign on </w:t>
      </w:r>
      <w:r w:rsidR="008E52C9" w:rsidRPr="005F46DB">
        <w:rPr>
          <w:rFonts w:ascii="Arial" w:hAnsi="Arial" w:cs="Arial"/>
          <w:sz w:val="24"/>
          <w:szCs w:val="24"/>
          <w:lang w:val="en-GB"/>
        </w:rPr>
        <w:t>“</w:t>
      </w:r>
      <w:r w:rsidR="003360DC" w:rsidRPr="005F46DB">
        <w:rPr>
          <w:rFonts w:ascii="Arial" w:hAnsi="Arial" w:cs="Arial"/>
          <w:sz w:val="24"/>
          <w:szCs w:val="24"/>
          <w:lang w:val="en-GB"/>
        </w:rPr>
        <w:t>Increasing awareness about mental health</w:t>
      </w:r>
      <w:r w:rsidR="008E52C9" w:rsidRPr="005F46DB">
        <w:rPr>
          <w:rFonts w:ascii="Arial" w:hAnsi="Arial" w:cs="Arial"/>
          <w:sz w:val="24"/>
          <w:szCs w:val="24"/>
          <w:lang w:val="en-GB"/>
        </w:rPr>
        <w:t>.”</w:t>
      </w:r>
      <w:r w:rsidRPr="005F46DB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6FF08B7B" w14:textId="1AADD828" w:rsidR="008E52C9" w:rsidRPr="005F46DB" w:rsidRDefault="008E52C9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Here’s what you’ll learn by participating in the campaign</w:t>
      </w:r>
      <w:r w:rsidR="00432439" w:rsidRPr="005F46DB">
        <w:rPr>
          <w:rFonts w:ascii="Arial" w:hAnsi="Arial" w:cs="Arial"/>
          <w:sz w:val="24"/>
          <w:szCs w:val="24"/>
          <w:lang w:val="en-GB"/>
        </w:rPr>
        <w:t>.</w:t>
      </w:r>
    </w:p>
    <w:p w14:paraId="2C7F60F3" w14:textId="32CA2FF4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>How mental health</w:t>
      </w:r>
      <w:r w:rsidR="00DA2E35" w:rsidRPr="232CCD97">
        <w:rPr>
          <w:rFonts w:ascii="Arial" w:hAnsi="Arial" w:cs="Arial"/>
          <w:sz w:val="24"/>
          <w:szCs w:val="24"/>
          <w:lang w:val="en-GB"/>
        </w:rPr>
        <w:t xml:space="preserve"> affects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 overall health and </w:t>
      </w:r>
      <w:r w:rsidR="006E24EE" w:rsidRPr="232CCD97">
        <w:rPr>
          <w:rFonts w:ascii="Arial" w:hAnsi="Arial" w:cs="Arial"/>
          <w:sz w:val="24"/>
          <w:szCs w:val="24"/>
          <w:lang w:val="en-GB"/>
        </w:rPr>
        <w:t>wellbeing</w:t>
      </w:r>
    </w:p>
    <w:p w14:paraId="4D876C26" w14:textId="77777777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lastRenderedPageBreak/>
        <w:t>Common myths about mental health and mental illness</w:t>
      </w:r>
    </w:p>
    <w:p w14:paraId="7A142567" w14:textId="77777777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Actions that could improve mental health in communities</w:t>
      </w:r>
    </w:p>
    <w:p w14:paraId="7B8F091C" w14:textId="330C1378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Self-care strategies that could improve mental health and </w:t>
      </w:r>
      <w:r w:rsidR="006E24EE" w:rsidRPr="232CCD97">
        <w:rPr>
          <w:rFonts w:ascii="Arial" w:hAnsi="Arial" w:cs="Arial"/>
          <w:sz w:val="24"/>
          <w:szCs w:val="24"/>
          <w:lang w:val="en-GB"/>
        </w:rPr>
        <w:t>well</w:t>
      </w:r>
      <w:del w:id="0" w:author="Smith, Stephen" w:date="2022-04-29T09:52:00Z">
        <w:r w:rsidRPr="232CCD97" w:rsidDel="006E24EE">
          <w:rPr>
            <w:rFonts w:ascii="Arial" w:hAnsi="Arial" w:cs="Arial"/>
            <w:sz w:val="24"/>
            <w:szCs w:val="24"/>
            <w:lang w:val="en-GB"/>
          </w:rPr>
          <w:delText>-</w:delText>
        </w:r>
      </w:del>
      <w:r w:rsidR="006E24EE" w:rsidRPr="232CCD97">
        <w:rPr>
          <w:rFonts w:ascii="Arial" w:hAnsi="Arial" w:cs="Arial"/>
          <w:sz w:val="24"/>
          <w:szCs w:val="24"/>
          <w:lang w:val="en-GB"/>
        </w:rPr>
        <w:t>being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 in individuals</w:t>
      </w:r>
    </w:p>
    <w:p w14:paraId="3EAA6BBA" w14:textId="77777777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Risk factors for poor mental health</w:t>
      </w:r>
    </w:p>
    <w:p w14:paraId="006DA448" w14:textId="77777777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Symptoms of mental illness in adults, </w:t>
      </w:r>
      <w:proofErr w:type="gramStart"/>
      <w:r w:rsidRPr="005F46DB">
        <w:rPr>
          <w:rFonts w:ascii="Arial" w:hAnsi="Arial" w:cs="Arial"/>
          <w:sz w:val="24"/>
          <w:szCs w:val="24"/>
          <w:lang w:val="en-GB"/>
        </w:rPr>
        <w:t>adolescents</w:t>
      </w:r>
      <w:proofErr w:type="gramEnd"/>
      <w:r w:rsidRPr="005F46DB">
        <w:rPr>
          <w:rFonts w:ascii="Arial" w:hAnsi="Arial" w:cs="Arial"/>
          <w:sz w:val="24"/>
          <w:szCs w:val="24"/>
          <w:lang w:val="en-GB"/>
        </w:rPr>
        <w:t xml:space="preserve"> and children</w:t>
      </w:r>
    </w:p>
    <w:p w14:paraId="2570D506" w14:textId="77777777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Ways to help support optimal mental health among children, </w:t>
      </w:r>
      <w:proofErr w:type="gramStart"/>
      <w:r w:rsidRPr="005F46DB">
        <w:rPr>
          <w:rFonts w:ascii="Arial" w:hAnsi="Arial" w:cs="Arial"/>
          <w:sz w:val="24"/>
          <w:szCs w:val="24"/>
          <w:lang w:val="en-GB"/>
        </w:rPr>
        <w:t>adolescents</w:t>
      </w:r>
      <w:proofErr w:type="gramEnd"/>
      <w:r w:rsidRPr="005F46DB">
        <w:rPr>
          <w:rFonts w:ascii="Arial" w:hAnsi="Arial" w:cs="Arial"/>
          <w:sz w:val="24"/>
          <w:szCs w:val="24"/>
          <w:lang w:val="en-GB"/>
        </w:rPr>
        <w:t xml:space="preserve"> and other adults</w:t>
      </w:r>
    </w:p>
    <w:p w14:paraId="055107DE" w14:textId="77777777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How depression differs from normal stress and anxiety</w:t>
      </w:r>
    </w:p>
    <w:p w14:paraId="2F6335E0" w14:textId="0E344FAA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How depression is diagnosed</w:t>
      </w:r>
    </w:p>
    <w:p w14:paraId="022E35DD" w14:textId="77777777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How to find mental health resources and services</w:t>
      </w:r>
    </w:p>
    <w:p w14:paraId="643858E8" w14:textId="1F311002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Actions to help a troubled </w:t>
      </w:r>
      <w:r w:rsidR="00EF1274" w:rsidRPr="005F46DB">
        <w:rPr>
          <w:rFonts w:ascii="Arial" w:hAnsi="Arial" w:cs="Arial"/>
          <w:sz w:val="24"/>
          <w:szCs w:val="24"/>
          <w:lang w:val="en-GB"/>
        </w:rPr>
        <w:t>colleague</w:t>
      </w:r>
    </w:p>
    <w:p w14:paraId="12B13BF4" w14:textId="77777777" w:rsidR="00A5358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Ways to avoid workplace burnout and deal with a stressful work environment</w:t>
      </w:r>
    </w:p>
    <w:p w14:paraId="55E8C67D" w14:textId="43427120" w:rsidR="003360DC" w:rsidRPr="005F46DB" w:rsidRDefault="00A5358C" w:rsidP="00A5358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Benefits of and ways to build resiliency </w:t>
      </w:r>
    </w:p>
    <w:p w14:paraId="31F666AC" w14:textId="3824ED5B" w:rsidR="008E52C9" w:rsidRPr="005F46DB" w:rsidRDefault="008E52C9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The kick-off event is also </w:t>
      </w:r>
      <w:r w:rsidR="001C0E48" w:rsidRPr="005F46DB">
        <w:rPr>
          <w:rFonts w:ascii="Arial" w:hAnsi="Arial" w:cs="Arial"/>
          <w:sz w:val="24"/>
          <w:szCs w:val="24"/>
          <w:lang w:val="en-GB"/>
        </w:rPr>
        <w:t>a perfect time to sign</w:t>
      </w:r>
      <w:r w:rsidR="006B1AAC" w:rsidRPr="005F46DB">
        <w:rPr>
          <w:rFonts w:ascii="Arial" w:hAnsi="Arial" w:cs="Arial"/>
          <w:sz w:val="24"/>
          <w:szCs w:val="24"/>
          <w:lang w:val="en-GB"/>
        </w:rPr>
        <w:t xml:space="preserve"> </w:t>
      </w:r>
      <w:r w:rsidR="001C0E48" w:rsidRPr="005F46DB">
        <w:rPr>
          <w:rFonts w:ascii="Arial" w:hAnsi="Arial" w:cs="Arial"/>
          <w:sz w:val="24"/>
          <w:szCs w:val="24"/>
          <w:lang w:val="en-GB"/>
        </w:rPr>
        <w:t xml:space="preserve">up for our </w:t>
      </w:r>
      <w:r w:rsidR="003360DC" w:rsidRPr="005F46DB">
        <w:rPr>
          <w:rFonts w:ascii="Arial" w:hAnsi="Arial" w:cs="Arial"/>
          <w:sz w:val="24"/>
          <w:szCs w:val="24"/>
          <w:lang w:val="en-GB"/>
        </w:rPr>
        <w:t xml:space="preserve">mental health </w:t>
      </w:r>
      <w:r w:rsidR="001C0E48" w:rsidRPr="005F46DB">
        <w:rPr>
          <w:rFonts w:ascii="Arial" w:hAnsi="Arial" w:cs="Arial"/>
          <w:sz w:val="24"/>
          <w:szCs w:val="24"/>
          <w:lang w:val="en-GB"/>
        </w:rPr>
        <w:t xml:space="preserve">challenge </w:t>
      </w:r>
      <w:r w:rsidRPr="005F46DB">
        <w:rPr>
          <w:rFonts w:ascii="Arial" w:hAnsi="Arial" w:cs="Arial"/>
          <w:sz w:val="24"/>
          <w:szCs w:val="24"/>
          <w:lang w:val="en-GB"/>
        </w:rPr>
        <w:t>“</w:t>
      </w:r>
      <w:r w:rsidR="00A5358C" w:rsidRPr="005F46DB">
        <w:rPr>
          <w:rFonts w:ascii="Arial" w:hAnsi="Arial" w:cs="Arial"/>
          <w:sz w:val="24"/>
          <w:szCs w:val="24"/>
          <w:lang w:val="en-GB"/>
        </w:rPr>
        <w:t>Make your mental health a priority</w:t>
      </w:r>
      <w:r w:rsidRPr="005F46DB">
        <w:rPr>
          <w:rFonts w:ascii="Arial" w:hAnsi="Arial" w:cs="Arial"/>
          <w:sz w:val="24"/>
          <w:szCs w:val="24"/>
          <w:lang w:val="en-GB"/>
        </w:rPr>
        <w:t>.” By participating, you’ll have a chance to &lt;</w:t>
      </w:r>
      <w:r w:rsidR="001C0E48" w:rsidRPr="005F46DB">
        <w:rPr>
          <w:rFonts w:ascii="Arial" w:hAnsi="Arial" w:cs="Arial"/>
          <w:sz w:val="24"/>
          <w:szCs w:val="24"/>
          <w:lang w:val="en-GB"/>
        </w:rPr>
        <w:t xml:space="preserve">win valuable prizes&gt;. </w:t>
      </w:r>
    </w:p>
    <w:p w14:paraId="77C38670" w14:textId="11A229B7" w:rsidR="00CF43D7" w:rsidRPr="005F46DB" w:rsidRDefault="00CF43D7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Please join us and learn more. You</w:t>
      </w:r>
      <w:r w:rsidR="003360DC" w:rsidRPr="005F46DB">
        <w:rPr>
          <w:rFonts w:ascii="Arial" w:hAnsi="Arial" w:cs="Arial"/>
          <w:sz w:val="24"/>
          <w:szCs w:val="24"/>
          <w:lang w:val="en-GB"/>
        </w:rPr>
        <w:t xml:space="preserve"> can </w:t>
      </w:r>
      <w:r w:rsidR="00E17744" w:rsidRPr="005F46DB">
        <w:rPr>
          <w:rFonts w:ascii="Arial" w:hAnsi="Arial" w:cs="Arial"/>
          <w:sz w:val="24"/>
          <w:szCs w:val="24"/>
          <w:lang w:val="en-GB"/>
        </w:rPr>
        <w:t>help yourself and help others</w:t>
      </w:r>
      <w:r w:rsidR="00F2617C" w:rsidRPr="005F46DB">
        <w:rPr>
          <w:rFonts w:ascii="Arial" w:hAnsi="Arial" w:cs="Arial"/>
          <w:sz w:val="24"/>
          <w:szCs w:val="24"/>
          <w:lang w:val="en-GB"/>
        </w:rPr>
        <w:t>.</w:t>
      </w:r>
    </w:p>
    <w:p w14:paraId="12898EED" w14:textId="77777777" w:rsidR="00110384" w:rsidRPr="005F46DB" w:rsidRDefault="00110384">
      <w:pPr>
        <w:rPr>
          <w:rFonts w:ascii="Arial" w:hAnsi="Arial" w:cs="Arial"/>
          <w:b/>
          <w:sz w:val="24"/>
          <w:szCs w:val="24"/>
          <w:lang w:val="en-GB"/>
        </w:rPr>
      </w:pPr>
    </w:p>
    <w:p w14:paraId="29CB55D7" w14:textId="3C4A897F" w:rsidR="001C0E48" w:rsidRPr="005F46DB" w:rsidRDefault="00CF43D7">
      <w:pPr>
        <w:rPr>
          <w:rFonts w:ascii="Arial" w:hAnsi="Arial" w:cs="Arial"/>
          <w:b/>
          <w:sz w:val="24"/>
          <w:szCs w:val="24"/>
          <w:lang w:val="en-GB"/>
        </w:rPr>
      </w:pPr>
      <w:r w:rsidRPr="005F46DB">
        <w:rPr>
          <w:rFonts w:ascii="Arial" w:hAnsi="Arial" w:cs="Arial"/>
          <w:b/>
          <w:sz w:val="24"/>
          <w:szCs w:val="24"/>
          <w:lang w:val="en-GB"/>
        </w:rPr>
        <w:t>Reminder email: Week 2 (optional)</w:t>
      </w:r>
    </w:p>
    <w:p w14:paraId="46C3D9DE" w14:textId="1AF4E809" w:rsidR="00CF43D7" w:rsidRPr="005F46DB" w:rsidRDefault="00CF43D7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>Subject:</w:t>
      </w:r>
      <w:r w:rsidR="008E52C9" w:rsidRPr="232CCD97">
        <w:rPr>
          <w:rFonts w:ascii="Arial" w:hAnsi="Arial" w:cs="Arial"/>
          <w:sz w:val="24"/>
          <w:szCs w:val="24"/>
          <w:lang w:val="en-GB"/>
        </w:rPr>
        <w:t xml:space="preserve"> </w:t>
      </w:r>
      <w:r w:rsidR="00E17744" w:rsidRPr="232CCD97">
        <w:rPr>
          <w:rFonts w:ascii="Arial" w:hAnsi="Arial" w:cs="Arial"/>
          <w:sz w:val="24"/>
          <w:szCs w:val="24"/>
          <w:lang w:val="en-GB"/>
        </w:rPr>
        <w:t>Increasing awareness about mental health</w:t>
      </w:r>
      <w:ins w:id="1" w:author="Smith, Stephen" w:date="2022-04-29T09:53:00Z">
        <w:r w:rsidR="00E17744" w:rsidRPr="232CCD97">
          <w:rPr>
            <w:rFonts w:ascii="Arial" w:hAnsi="Arial" w:cs="Arial"/>
            <w:sz w:val="24"/>
            <w:szCs w:val="24"/>
            <w:lang w:val="en-GB"/>
          </w:rPr>
          <w:t xml:space="preserve">. </w:t>
        </w:r>
      </w:ins>
      <w:del w:id="2" w:author="Smith, Stephen" w:date="2022-04-29T09:53:00Z">
        <w:r w:rsidRPr="232CCD97" w:rsidDel="008E52C9">
          <w:rPr>
            <w:rFonts w:ascii="Arial" w:hAnsi="Arial" w:cs="Arial"/>
            <w:sz w:val="24"/>
            <w:szCs w:val="24"/>
            <w:lang w:val="en-GB"/>
          </w:rPr>
          <w:delText>/</w:delText>
        </w:r>
      </w:del>
      <w:r w:rsidR="008E52C9" w:rsidRPr="232CCD97">
        <w:rPr>
          <w:rFonts w:ascii="Arial" w:hAnsi="Arial" w:cs="Arial"/>
          <w:sz w:val="24"/>
          <w:szCs w:val="24"/>
          <w:lang w:val="en-GB"/>
        </w:rPr>
        <w:t xml:space="preserve">Challenge yourself to </w:t>
      </w:r>
      <w:r w:rsidR="00A5358C" w:rsidRPr="232CCD97">
        <w:rPr>
          <w:rFonts w:ascii="Arial" w:hAnsi="Arial" w:cs="Arial"/>
          <w:sz w:val="24"/>
          <w:szCs w:val="24"/>
          <w:lang w:val="en-GB"/>
        </w:rPr>
        <w:t>make your mental health a priority</w:t>
      </w:r>
    </w:p>
    <w:p w14:paraId="75F4604F" w14:textId="64D5EC93" w:rsidR="00CF43D7" w:rsidRPr="005F46DB" w:rsidRDefault="00CF43D7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What is the </w:t>
      </w:r>
      <w:r w:rsidR="00A5358C" w:rsidRPr="005F46DB">
        <w:rPr>
          <w:rFonts w:ascii="Arial" w:hAnsi="Arial" w:cs="Arial"/>
          <w:sz w:val="24"/>
          <w:szCs w:val="24"/>
          <w:lang w:val="en-GB"/>
        </w:rPr>
        <w:t xml:space="preserve">mental health </w:t>
      </w:r>
      <w:r w:rsidRPr="005F46DB">
        <w:rPr>
          <w:rFonts w:ascii="Arial" w:hAnsi="Arial" w:cs="Arial"/>
          <w:sz w:val="24"/>
          <w:szCs w:val="24"/>
          <w:lang w:val="en-GB"/>
        </w:rPr>
        <w:t>challenge?</w:t>
      </w:r>
    </w:p>
    <w:p w14:paraId="726BB557" w14:textId="7A6EECCC" w:rsidR="00A5358C" w:rsidRPr="005F46DB" w:rsidRDefault="00FC4139" w:rsidP="232CCD97">
      <w:pPr>
        <w:rPr>
          <w:ins w:id="3" w:author="Smith, Stephen" w:date="2022-04-29T09:53:00Z"/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>The challenge is a four-week program</w:t>
      </w:r>
      <w:r w:rsidR="00DA2E35" w:rsidRPr="232CCD97">
        <w:rPr>
          <w:rFonts w:ascii="Arial" w:hAnsi="Arial" w:cs="Arial"/>
          <w:sz w:val="24"/>
          <w:szCs w:val="24"/>
          <w:lang w:val="en-GB"/>
        </w:rPr>
        <w:t>me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 that invites you to p</w:t>
      </w:r>
      <w:r w:rsidR="00A5358C" w:rsidRPr="232CCD97">
        <w:rPr>
          <w:rFonts w:ascii="Arial" w:hAnsi="Arial" w:cs="Arial"/>
          <w:sz w:val="24"/>
          <w:szCs w:val="24"/>
          <w:lang w:val="en-GB"/>
        </w:rPr>
        <w:t xml:space="preserve">ut into action the 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new </w:t>
      </w:r>
      <w:r w:rsidR="00A5358C" w:rsidRPr="232CCD97">
        <w:rPr>
          <w:rFonts w:ascii="Arial" w:hAnsi="Arial" w:cs="Arial"/>
          <w:sz w:val="24"/>
          <w:szCs w:val="24"/>
          <w:lang w:val="en-GB"/>
        </w:rPr>
        <w:t xml:space="preserve">information and 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skills </w:t>
      </w:r>
      <w:r w:rsidR="00A5358C" w:rsidRPr="232CCD97">
        <w:rPr>
          <w:rFonts w:ascii="Arial" w:hAnsi="Arial" w:cs="Arial"/>
          <w:sz w:val="24"/>
          <w:szCs w:val="24"/>
          <w:lang w:val="en-GB"/>
        </w:rPr>
        <w:t>you’</w:t>
      </w:r>
      <w:r w:rsidR="002031E5" w:rsidRPr="232CCD97">
        <w:rPr>
          <w:rFonts w:ascii="Arial" w:hAnsi="Arial" w:cs="Arial"/>
          <w:sz w:val="24"/>
          <w:szCs w:val="24"/>
          <w:lang w:val="en-GB"/>
        </w:rPr>
        <w:t>re learning a</w:t>
      </w:r>
      <w:r w:rsidR="00A5358C" w:rsidRPr="232CCD97">
        <w:rPr>
          <w:rFonts w:ascii="Arial" w:hAnsi="Arial" w:cs="Arial"/>
          <w:sz w:val="24"/>
          <w:szCs w:val="24"/>
          <w:lang w:val="en-GB"/>
        </w:rPr>
        <w:t xml:space="preserve">bout mental health. </w:t>
      </w:r>
      <w:r w:rsidR="006C36D8" w:rsidRPr="232CCD97">
        <w:rPr>
          <w:rFonts w:ascii="Arial" w:hAnsi="Arial" w:cs="Arial"/>
          <w:sz w:val="24"/>
          <w:szCs w:val="24"/>
          <w:lang w:val="en-GB"/>
        </w:rPr>
        <w:t xml:space="preserve">Each week you </w:t>
      </w:r>
      <w:r w:rsidR="00A43796" w:rsidRPr="232CCD97">
        <w:rPr>
          <w:rFonts w:ascii="Arial" w:hAnsi="Arial" w:cs="Arial"/>
          <w:sz w:val="24"/>
          <w:szCs w:val="24"/>
          <w:lang w:val="en-GB"/>
        </w:rPr>
        <w:t xml:space="preserve">will </w:t>
      </w:r>
      <w:r w:rsidR="006C36D8" w:rsidRPr="232CCD97">
        <w:rPr>
          <w:rFonts w:ascii="Arial" w:hAnsi="Arial" w:cs="Arial"/>
          <w:sz w:val="24"/>
          <w:szCs w:val="24"/>
          <w:lang w:val="en-GB"/>
        </w:rPr>
        <w:t xml:space="preserve">learn new information about </w:t>
      </w:r>
      <w:r w:rsidR="00A5358C" w:rsidRPr="232CCD97">
        <w:rPr>
          <w:rFonts w:ascii="Arial" w:hAnsi="Arial" w:cs="Arial"/>
          <w:sz w:val="24"/>
          <w:szCs w:val="24"/>
          <w:lang w:val="en-GB"/>
        </w:rPr>
        <w:t xml:space="preserve">mental health and </w:t>
      </w:r>
      <w:r w:rsidR="006E24EE" w:rsidRPr="232CCD97">
        <w:rPr>
          <w:rFonts w:ascii="Arial" w:hAnsi="Arial" w:cs="Arial"/>
          <w:sz w:val="24"/>
          <w:szCs w:val="24"/>
          <w:lang w:val="en-GB"/>
        </w:rPr>
        <w:t>well</w:t>
      </w:r>
      <w:del w:id="4" w:author="Smith, Stephen" w:date="2022-04-29T09:53:00Z">
        <w:r w:rsidRPr="232CCD97" w:rsidDel="006E24EE">
          <w:rPr>
            <w:rFonts w:ascii="Arial" w:hAnsi="Arial" w:cs="Arial"/>
            <w:sz w:val="24"/>
            <w:szCs w:val="24"/>
            <w:lang w:val="en-GB"/>
          </w:rPr>
          <w:delText>-</w:delText>
        </w:r>
      </w:del>
      <w:r w:rsidR="006E24EE" w:rsidRPr="232CCD97">
        <w:rPr>
          <w:rFonts w:ascii="Arial" w:hAnsi="Arial" w:cs="Arial"/>
          <w:sz w:val="24"/>
          <w:szCs w:val="24"/>
          <w:lang w:val="en-GB"/>
        </w:rPr>
        <w:t>being</w:t>
      </w:r>
      <w:r w:rsidR="00A5358C" w:rsidRPr="232CCD97">
        <w:rPr>
          <w:rFonts w:ascii="Arial" w:hAnsi="Arial" w:cs="Arial"/>
          <w:sz w:val="24"/>
          <w:szCs w:val="24"/>
          <w:lang w:val="en-GB"/>
        </w:rPr>
        <w:t xml:space="preserve"> </w:t>
      </w:r>
      <w:r w:rsidR="006C36D8" w:rsidRPr="232CCD97">
        <w:rPr>
          <w:rFonts w:ascii="Arial" w:hAnsi="Arial" w:cs="Arial"/>
          <w:sz w:val="24"/>
          <w:szCs w:val="24"/>
          <w:lang w:val="en-GB"/>
        </w:rPr>
        <w:t xml:space="preserve">and about steps you can take to </w:t>
      </w:r>
      <w:r w:rsidR="00A5358C" w:rsidRPr="232CCD97">
        <w:rPr>
          <w:rFonts w:ascii="Arial" w:hAnsi="Arial" w:cs="Arial"/>
          <w:sz w:val="24"/>
          <w:szCs w:val="24"/>
          <w:lang w:val="en-GB"/>
        </w:rPr>
        <w:t xml:space="preserve">promote positive mental health in yourself and </w:t>
      </w:r>
      <w:r w:rsidR="00872C43" w:rsidRPr="232CCD97">
        <w:rPr>
          <w:rFonts w:ascii="Arial" w:hAnsi="Arial" w:cs="Arial"/>
          <w:sz w:val="24"/>
          <w:szCs w:val="24"/>
          <w:lang w:val="en-GB"/>
        </w:rPr>
        <w:t xml:space="preserve">others. </w:t>
      </w:r>
    </w:p>
    <w:p w14:paraId="36DEDCE8" w14:textId="6E376A84" w:rsidR="00A5358C" w:rsidRPr="005F46DB" w:rsidRDefault="00872C43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You’ll also learn ways to </w:t>
      </w:r>
      <w:r w:rsidR="006C36D8" w:rsidRPr="232CCD97">
        <w:rPr>
          <w:rFonts w:ascii="Arial" w:hAnsi="Arial" w:cs="Arial"/>
          <w:sz w:val="24"/>
          <w:szCs w:val="24"/>
          <w:lang w:val="en-GB"/>
        </w:rPr>
        <w:t xml:space="preserve">build a </w:t>
      </w:r>
      <w:r w:rsidR="00A43796" w:rsidRPr="232CCD97">
        <w:rPr>
          <w:rFonts w:ascii="Arial" w:hAnsi="Arial" w:cs="Arial"/>
          <w:sz w:val="24"/>
          <w:szCs w:val="24"/>
          <w:lang w:val="en-GB"/>
        </w:rPr>
        <w:t xml:space="preserve">more </w:t>
      </w:r>
      <w:r w:rsidR="006C36D8" w:rsidRPr="232CCD97">
        <w:rPr>
          <w:rFonts w:ascii="Arial" w:hAnsi="Arial" w:cs="Arial"/>
          <w:sz w:val="24"/>
          <w:szCs w:val="24"/>
          <w:lang w:val="en-GB"/>
        </w:rPr>
        <w:t>resilient lifestyle</w:t>
      </w:r>
      <w:r w:rsidR="002B5699" w:rsidRPr="232CCD97">
        <w:rPr>
          <w:rFonts w:ascii="Arial" w:hAnsi="Arial" w:cs="Arial"/>
          <w:sz w:val="24"/>
          <w:szCs w:val="24"/>
          <w:lang w:val="en-GB"/>
        </w:rPr>
        <w:t xml:space="preserve"> at home and at work</w:t>
      </w:r>
      <w:r w:rsidR="006C36D8" w:rsidRPr="232CCD97">
        <w:rPr>
          <w:rFonts w:ascii="Arial" w:hAnsi="Arial" w:cs="Arial"/>
          <w:sz w:val="24"/>
          <w:szCs w:val="24"/>
          <w:lang w:val="en-GB"/>
        </w:rPr>
        <w:t>.</w:t>
      </w:r>
      <w:r w:rsidR="00A43796" w:rsidRPr="232CCD97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2B868C59" w14:textId="3728EF71" w:rsidR="00A5358C" w:rsidRPr="005F46DB" w:rsidRDefault="00A5358C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Week 1:</w:t>
      </w:r>
      <w:r w:rsidR="006C36D8" w:rsidRPr="005F46DB">
        <w:rPr>
          <w:rFonts w:ascii="Arial" w:hAnsi="Arial" w:cs="Arial"/>
          <w:sz w:val="24"/>
          <w:szCs w:val="24"/>
          <w:lang w:val="en-GB"/>
        </w:rPr>
        <w:t xml:space="preserve"> </w:t>
      </w:r>
      <w:r w:rsidR="00725310" w:rsidRPr="005F46DB">
        <w:rPr>
          <w:rFonts w:ascii="Arial" w:hAnsi="Arial" w:cs="Arial"/>
          <w:sz w:val="24"/>
          <w:szCs w:val="24"/>
          <w:lang w:val="en-GB"/>
        </w:rPr>
        <w:t>Start the conversation about mental health</w:t>
      </w:r>
    </w:p>
    <w:p w14:paraId="066911BC" w14:textId="0E2A9D31" w:rsidR="006C36D8" w:rsidRPr="005F46DB" w:rsidRDefault="00A5358C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Week 2: </w:t>
      </w:r>
      <w:r w:rsidR="00725310" w:rsidRPr="005F46DB">
        <w:rPr>
          <w:rFonts w:ascii="Arial" w:hAnsi="Arial" w:cs="Arial"/>
          <w:sz w:val="24"/>
          <w:szCs w:val="24"/>
          <w:lang w:val="en-GB"/>
        </w:rPr>
        <w:t>Who is at risk?</w:t>
      </w:r>
    </w:p>
    <w:p w14:paraId="5BBA511C" w14:textId="21ED7067" w:rsidR="006C36D8" w:rsidRPr="005F46DB" w:rsidRDefault="006C36D8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Week 3: </w:t>
      </w:r>
      <w:r w:rsidR="00725310" w:rsidRPr="005F46DB">
        <w:rPr>
          <w:rFonts w:ascii="Arial" w:hAnsi="Arial" w:cs="Arial"/>
          <w:sz w:val="24"/>
          <w:szCs w:val="24"/>
          <w:lang w:val="en-GB"/>
        </w:rPr>
        <w:t>Recogni</w:t>
      </w:r>
      <w:r w:rsidR="00F2617C" w:rsidRPr="005F46DB">
        <w:rPr>
          <w:rFonts w:ascii="Arial" w:hAnsi="Arial" w:cs="Arial"/>
          <w:sz w:val="24"/>
          <w:szCs w:val="24"/>
          <w:lang w:val="en-GB"/>
        </w:rPr>
        <w:t>s</w:t>
      </w:r>
      <w:r w:rsidR="00725310" w:rsidRPr="005F46DB">
        <w:rPr>
          <w:rFonts w:ascii="Arial" w:hAnsi="Arial" w:cs="Arial"/>
          <w:sz w:val="24"/>
          <w:szCs w:val="24"/>
          <w:lang w:val="en-GB"/>
        </w:rPr>
        <w:t xml:space="preserve">ing depression </w:t>
      </w:r>
    </w:p>
    <w:p w14:paraId="03FB10B6" w14:textId="3162E32D" w:rsidR="00872C43" w:rsidRPr="005F46DB" w:rsidRDefault="006C36D8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Week 4: </w:t>
      </w:r>
      <w:r w:rsidR="00725310" w:rsidRPr="005F46DB">
        <w:rPr>
          <w:rFonts w:ascii="Arial" w:hAnsi="Arial" w:cs="Arial"/>
          <w:sz w:val="24"/>
          <w:szCs w:val="24"/>
          <w:lang w:val="en-GB"/>
        </w:rPr>
        <w:t xml:space="preserve">Support for mental health and </w:t>
      </w:r>
      <w:r w:rsidR="006E24EE" w:rsidRPr="005F46DB">
        <w:rPr>
          <w:rFonts w:ascii="Arial" w:hAnsi="Arial" w:cs="Arial"/>
          <w:sz w:val="24"/>
          <w:szCs w:val="24"/>
          <w:lang w:val="en-GB"/>
        </w:rPr>
        <w:t>well-being</w:t>
      </w:r>
    </w:p>
    <w:p w14:paraId="010E74DC" w14:textId="5A838829" w:rsidR="00A43796" w:rsidRPr="005F46DB" w:rsidRDefault="00872C43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We think you will benefit by </w:t>
      </w:r>
      <w:r w:rsidR="00A43796" w:rsidRPr="005F46DB">
        <w:rPr>
          <w:rFonts w:ascii="Arial" w:hAnsi="Arial" w:cs="Arial"/>
          <w:sz w:val="24"/>
          <w:szCs w:val="24"/>
          <w:lang w:val="en-GB"/>
        </w:rPr>
        <w:t xml:space="preserve">participating in the challenge. </w:t>
      </w:r>
      <w:r w:rsidR="00E17744" w:rsidRPr="005F46DB">
        <w:rPr>
          <w:rFonts w:ascii="Arial" w:hAnsi="Arial" w:cs="Arial"/>
          <w:sz w:val="24"/>
          <w:szCs w:val="24"/>
          <w:lang w:val="en-GB"/>
        </w:rPr>
        <w:t>You can make a difference</w:t>
      </w:r>
      <w:r w:rsidR="001F4D9F" w:rsidRPr="005F46DB">
        <w:rPr>
          <w:rFonts w:ascii="Arial" w:hAnsi="Arial" w:cs="Arial"/>
          <w:sz w:val="24"/>
          <w:szCs w:val="24"/>
          <w:lang w:val="en-GB"/>
        </w:rPr>
        <w:t xml:space="preserve"> </w:t>
      </w:r>
      <w:r w:rsidR="005F46DB">
        <w:rPr>
          <w:rFonts w:ascii="Arial" w:hAnsi="Arial" w:cs="Arial"/>
          <w:sz w:val="24"/>
          <w:szCs w:val="24"/>
          <w:lang w:val="en-GB"/>
        </w:rPr>
        <w:t xml:space="preserve">to </w:t>
      </w:r>
      <w:r w:rsidR="001F4D9F" w:rsidRPr="005F46DB">
        <w:rPr>
          <w:rFonts w:ascii="Arial" w:hAnsi="Arial" w:cs="Arial"/>
          <w:sz w:val="24"/>
          <w:szCs w:val="24"/>
          <w:lang w:val="en-GB"/>
        </w:rPr>
        <w:t>your own mental health</w:t>
      </w:r>
      <w:r w:rsidR="00F2617C" w:rsidRPr="005F46DB">
        <w:rPr>
          <w:rFonts w:ascii="Arial" w:hAnsi="Arial" w:cs="Arial"/>
          <w:sz w:val="24"/>
          <w:szCs w:val="24"/>
          <w:lang w:val="en-GB"/>
        </w:rPr>
        <w:t>.</w:t>
      </w:r>
    </w:p>
    <w:p w14:paraId="29D03A6D" w14:textId="5983D9C7" w:rsidR="00CF43D7" w:rsidRPr="005F46DB" w:rsidRDefault="00CF43D7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If you </w:t>
      </w:r>
      <w:r w:rsidR="00CF45B8" w:rsidRPr="005F46DB">
        <w:rPr>
          <w:rFonts w:ascii="Arial" w:hAnsi="Arial" w:cs="Arial"/>
          <w:sz w:val="24"/>
          <w:szCs w:val="24"/>
          <w:lang w:val="en-GB"/>
        </w:rPr>
        <w:t xml:space="preserve">find that you </w:t>
      </w:r>
      <w:r w:rsidRPr="005F46DB">
        <w:rPr>
          <w:rFonts w:ascii="Arial" w:hAnsi="Arial" w:cs="Arial"/>
          <w:sz w:val="24"/>
          <w:szCs w:val="24"/>
          <w:lang w:val="en-GB"/>
        </w:rPr>
        <w:t xml:space="preserve">need </w:t>
      </w:r>
      <w:r w:rsidR="00CF45B8" w:rsidRPr="005F46DB">
        <w:rPr>
          <w:rFonts w:ascii="Arial" w:hAnsi="Arial" w:cs="Arial"/>
          <w:sz w:val="24"/>
          <w:szCs w:val="24"/>
          <w:lang w:val="en-GB"/>
        </w:rPr>
        <w:t>professional s</w:t>
      </w:r>
      <w:r w:rsidRPr="005F46DB">
        <w:rPr>
          <w:rFonts w:ascii="Arial" w:hAnsi="Arial" w:cs="Arial"/>
          <w:sz w:val="24"/>
          <w:szCs w:val="24"/>
          <w:lang w:val="en-GB"/>
        </w:rPr>
        <w:t>upport</w:t>
      </w:r>
      <w:r w:rsidR="00CF45B8" w:rsidRPr="005F46DB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="00CF45B8" w:rsidRPr="005F46DB">
        <w:rPr>
          <w:rFonts w:ascii="Arial" w:hAnsi="Arial" w:cs="Arial"/>
          <w:sz w:val="24"/>
          <w:szCs w:val="24"/>
          <w:lang w:val="en-GB"/>
        </w:rPr>
        <w:t>at this time</w:t>
      </w:r>
      <w:proofErr w:type="gramEnd"/>
      <w:r w:rsidR="00CF45B8" w:rsidRPr="005F46DB">
        <w:rPr>
          <w:rFonts w:ascii="Arial" w:hAnsi="Arial" w:cs="Arial"/>
          <w:sz w:val="24"/>
          <w:szCs w:val="24"/>
          <w:lang w:val="en-GB"/>
        </w:rPr>
        <w:t xml:space="preserve"> in your life</w:t>
      </w:r>
      <w:r w:rsidRPr="005F46DB">
        <w:rPr>
          <w:rFonts w:ascii="Arial" w:hAnsi="Arial" w:cs="Arial"/>
          <w:sz w:val="24"/>
          <w:szCs w:val="24"/>
          <w:lang w:val="en-GB"/>
        </w:rPr>
        <w:t xml:space="preserve">, </w:t>
      </w:r>
      <w:r w:rsidR="0039287C" w:rsidRPr="005F46DB">
        <w:rPr>
          <w:rFonts w:ascii="Arial" w:hAnsi="Arial" w:cs="Arial"/>
          <w:sz w:val="24"/>
          <w:szCs w:val="24"/>
          <w:lang w:val="en-GB"/>
        </w:rPr>
        <w:t xml:space="preserve">please </w:t>
      </w:r>
      <w:r w:rsidR="006C36D8" w:rsidRPr="005F46DB">
        <w:rPr>
          <w:rFonts w:ascii="Arial" w:hAnsi="Arial" w:cs="Arial"/>
          <w:sz w:val="24"/>
          <w:szCs w:val="24"/>
          <w:lang w:val="en-GB"/>
        </w:rPr>
        <w:t xml:space="preserve">contact your </w:t>
      </w:r>
      <w:r w:rsidR="005F46DB">
        <w:rPr>
          <w:rFonts w:ascii="Arial" w:hAnsi="Arial" w:cs="Arial"/>
          <w:sz w:val="24"/>
          <w:szCs w:val="24"/>
          <w:lang w:val="en-GB"/>
        </w:rPr>
        <w:t>GP</w:t>
      </w:r>
      <w:r w:rsidR="006C36D8" w:rsidRPr="005F46DB">
        <w:rPr>
          <w:rFonts w:ascii="Arial" w:hAnsi="Arial" w:cs="Arial"/>
          <w:sz w:val="24"/>
          <w:szCs w:val="24"/>
          <w:lang w:val="en-GB"/>
        </w:rPr>
        <w:t xml:space="preserve"> </w:t>
      </w:r>
      <w:r w:rsidR="00A43796" w:rsidRPr="005F46DB">
        <w:rPr>
          <w:rFonts w:ascii="Arial" w:hAnsi="Arial" w:cs="Arial"/>
          <w:sz w:val="24"/>
          <w:szCs w:val="24"/>
          <w:lang w:val="en-GB"/>
        </w:rPr>
        <w:t>without delay</w:t>
      </w:r>
      <w:r w:rsidR="006C36D8" w:rsidRPr="005F46DB">
        <w:rPr>
          <w:rFonts w:ascii="Arial" w:hAnsi="Arial" w:cs="Arial"/>
          <w:sz w:val="24"/>
          <w:szCs w:val="24"/>
          <w:lang w:val="en-GB"/>
        </w:rPr>
        <w:t>.</w:t>
      </w:r>
    </w:p>
    <w:p w14:paraId="46A0F522" w14:textId="72AE3D64" w:rsidR="00CF43D7" w:rsidRPr="005F46DB" w:rsidRDefault="00110384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lastRenderedPageBreak/>
        <w:t>&lt;</w:t>
      </w:r>
      <w:r w:rsidR="002031E5" w:rsidRPr="005F46DB">
        <w:rPr>
          <w:rFonts w:ascii="Arial" w:hAnsi="Arial" w:cs="Arial"/>
          <w:sz w:val="24"/>
          <w:szCs w:val="24"/>
          <w:lang w:val="en-GB"/>
        </w:rPr>
        <w:t>Attachment: Make your mental health a priority</w:t>
      </w:r>
      <w:r w:rsidRPr="005F46DB">
        <w:rPr>
          <w:rFonts w:ascii="Arial" w:hAnsi="Arial" w:cs="Arial"/>
          <w:sz w:val="24"/>
          <w:szCs w:val="24"/>
          <w:lang w:val="en-GB"/>
        </w:rPr>
        <w:t>&gt;</w:t>
      </w:r>
    </w:p>
    <w:p w14:paraId="2176295B" w14:textId="77777777" w:rsidR="00110384" w:rsidRPr="005F46DB" w:rsidRDefault="00110384">
      <w:pPr>
        <w:rPr>
          <w:rFonts w:ascii="Arial" w:hAnsi="Arial" w:cs="Arial"/>
          <w:sz w:val="24"/>
          <w:szCs w:val="24"/>
          <w:lang w:val="en-GB"/>
        </w:rPr>
      </w:pPr>
    </w:p>
    <w:p w14:paraId="2F3F2B0B" w14:textId="6F20F529" w:rsidR="00CF43D7" w:rsidRPr="005F46DB" w:rsidRDefault="00CF43D7">
      <w:pPr>
        <w:rPr>
          <w:rFonts w:ascii="Arial" w:hAnsi="Arial" w:cs="Arial"/>
          <w:b/>
          <w:sz w:val="24"/>
          <w:szCs w:val="24"/>
          <w:lang w:val="en-GB"/>
        </w:rPr>
      </w:pPr>
      <w:r w:rsidRPr="005F46DB">
        <w:rPr>
          <w:rFonts w:ascii="Arial" w:hAnsi="Arial" w:cs="Arial"/>
          <w:b/>
          <w:sz w:val="24"/>
          <w:szCs w:val="24"/>
          <w:lang w:val="en-GB"/>
        </w:rPr>
        <w:t>Encouragement email: Week 3 (optional)</w:t>
      </w:r>
    </w:p>
    <w:p w14:paraId="5DBD18F6" w14:textId="48EA6CBA" w:rsidR="007F4759" w:rsidRPr="005F46DB" w:rsidRDefault="00CF43D7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>Subject:</w:t>
      </w:r>
      <w:r w:rsidR="008E52C9" w:rsidRPr="232CCD97">
        <w:rPr>
          <w:rFonts w:ascii="Arial" w:hAnsi="Arial" w:cs="Arial"/>
          <w:sz w:val="24"/>
          <w:szCs w:val="24"/>
          <w:lang w:val="en-GB"/>
        </w:rPr>
        <w:t xml:space="preserve"> </w:t>
      </w:r>
      <w:r w:rsidR="00E17744" w:rsidRPr="232CCD97">
        <w:rPr>
          <w:rFonts w:ascii="Arial" w:hAnsi="Arial" w:cs="Arial"/>
          <w:sz w:val="24"/>
          <w:szCs w:val="24"/>
          <w:lang w:val="en-GB"/>
        </w:rPr>
        <w:t>Increasing awareness about mental health</w:t>
      </w:r>
      <w:ins w:id="5" w:author="Smith, Stephen" w:date="2022-04-29T09:53:00Z">
        <w:r w:rsidR="00E17744" w:rsidRPr="232CCD97">
          <w:rPr>
            <w:rFonts w:ascii="Arial" w:hAnsi="Arial" w:cs="Arial"/>
            <w:sz w:val="24"/>
            <w:szCs w:val="24"/>
            <w:lang w:val="en-GB"/>
          </w:rPr>
          <w:t xml:space="preserve">. </w:t>
        </w:r>
      </w:ins>
      <w:del w:id="6" w:author="Smith, Stephen" w:date="2022-04-29T09:53:00Z">
        <w:r w:rsidRPr="232CCD97" w:rsidDel="008E52C9">
          <w:rPr>
            <w:rFonts w:ascii="Arial" w:hAnsi="Arial" w:cs="Arial"/>
            <w:sz w:val="24"/>
            <w:szCs w:val="24"/>
            <w:lang w:val="en-GB"/>
          </w:rPr>
          <w:delText>/</w:delText>
        </w:r>
      </w:del>
      <w:r w:rsidR="000F4540" w:rsidRPr="232CCD97">
        <w:rPr>
          <w:rFonts w:ascii="Arial" w:hAnsi="Arial" w:cs="Arial"/>
          <w:sz w:val="24"/>
          <w:szCs w:val="24"/>
          <w:lang w:val="en-GB"/>
        </w:rPr>
        <w:t>Practi</w:t>
      </w:r>
      <w:r w:rsidR="00F2617C" w:rsidRPr="232CCD97">
        <w:rPr>
          <w:rFonts w:ascii="Arial" w:hAnsi="Arial" w:cs="Arial"/>
          <w:sz w:val="24"/>
          <w:szCs w:val="24"/>
          <w:lang w:val="en-GB"/>
        </w:rPr>
        <w:t>s</w:t>
      </w:r>
      <w:r w:rsidR="000F4540" w:rsidRPr="232CCD97">
        <w:rPr>
          <w:rFonts w:ascii="Arial" w:hAnsi="Arial" w:cs="Arial"/>
          <w:sz w:val="24"/>
          <w:szCs w:val="24"/>
          <w:lang w:val="en-GB"/>
        </w:rPr>
        <w:t>e mindfulness</w:t>
      </w:r>
    </w:p>
    <w:p w14:paraId="7A4B8AF2" w14:textId="05BB23DE" w:rsidR="00965491" w:rsidRPr="005F46DB" w:rsidRDefault="007F4759" w:rsidP="232CCD97">
      <w:pPr>
        <w:rPr>
          <w:ins w:id="7" w:author="Smith, Stephen" w:date="2022-04-29T09:53:00Z"/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>There is no better way to protect and promote your mental health than by practi</w:t>
      </w:r>
      <w:r w:rsidR="00F2617C" w:rsidRPr="232CCD97">
        <w:rPr>
          <w:rFonts w:ascii="Arial" w:hAnsi="Arial" w:cs="Arial"/>
          <w:sz w:val="24"/>
          <w:szCs w:val="24"/>
          <w:lang w:val="en-GB"/>
        </w:rPr>
        <w:t>s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ing mindfulness. </w:t>
      </w:r>
    </w:p>
    <w:p w14:paraId="5F6E71AE" w14:textId="61AEC9F2" w:rsidR="00965491" w:rsidRPr="005F46DB" w:rsidRDefault="00965491" w:rsidP="232CCD97">
      <w:pPr>
        <w:rPr>
          <w:ins w:id="8" w:author="Smith, Stephen" w:date="2022-04-29T09:53:00Z"/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Being </w:t>
      </w:r>
      <w:proofErr w:type="gramStart"/>
      <w:r w:rsidRPr="232CCD97">
        <w:rPr>
          <w:rFonts w:ascii="Arial" w:hAnsi="Arial" w:cs="Arial"/>
          <w:sz w:val="24"/>
          <w:szCs w:val="24"/>
          <w:lang w:val="en-GB"/>
        </w:rPr>
        <w:t>mindful means</w:t>
      </w:r>
      <w:proofErr w:type="gramEnd"/>
      <w:r w:rsidRPr="232CCD97">
        <w:rPr>
          <w:rFonts w:ascii="Arial" w:hAnsi="Arial" w:cs="Arial"/>
          <w:sz w:val="24"/>
          <w:szCs w:val="24"/>
          <w:lang w:val="en-GB"/>
        </w:rPr>
        <w:t xml:space="preserve"> you are living in the moment, paying </w:t>
      </w:r>
      <w:r w:rsidR="00964CA3" w:rsidRPr="232CCD97">
        <w:rPr>
          <w:rFonts w:ascii="Arial" w:hAnsi="Arial" w:cs="Arial"/>
          <w:sz w:val="24"/>
          <w:szCs w:val="24"/>
          <w:lang w:val="en-GB"/>
        </w:rPr>
        <w:t xml:space="preserve">full 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attention to your thoughts, feelings and sensations without judging them as good or bad. You are neither dwelling on the past </w:t>
      </w:r>
      <w:proofErr w:type="gramStart"/>
      <w:r w:rsidRPr="232CCD97">
        <w:rPr>
          <w:rFonts w:ascii="Arial" w:hAnsi="Arial" w:cs="Arial"/>
          <w:sz w:val="24"/>
          <w:szCs w:val="24"/>
          <w:lang w:val="en-GB"/>
        </w:rPr>
        <w:t>o</w:t>
      </w:r>
      <w:r w:rsidR="009D3DB9" w:rsidRPr="232CCD97">
        <w:rPr>
          <w:rFonts w:ascii="Arial" w:hAnsi="Arial" w:cs="Arial"/>
          <w:sz w:val="24"/>
          <w:szCs w:val="24"/>
          <w:lang w:val="en-GB"/>
        </w:rPr>
        <w:t>r</w:t>
      </w:r>
      <w:proofErr w:type="gramEnd"/>
      <w:r w:rsidRPr="232CCD97">
        <w:rPr>
          <w:rFonts w:ascii="Arial" w:hAnsi="Arial" w:cs="Arial"/>
          <w:sz w:val="24"/>
          <w:szCs w:val="24"/>
          <w:lang w:val="en-GB"/>
        </w:rPr>
        <w:t xml:space="preserve"> worrying about the future. </w:t>
      </w:r>
    </w:p>
    <w:p w14:paraId="75461D6A" w14:textId="478A7AAA" w:rsidR="00965491" w:rsidRPr="005F46DB" w:rsidRDefault="009C1591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Mindfulness </w:t>
      </w:r>
      <w:r w:rsidR="00965491" w:rsidRPr="232CCD97">
        <w:rPr>
          <w:rFonts w:ascii="Arial" w:hAnsi="Arial" w:cs="Arial"/>
          <w:sz w:val="24"/>
          <w:szCs w:val="24"/>
          <w:lang w:val="en-GB"/>
        </w:rPr>
        <w:t>has many positive benefits, including lowering stress levels and protecting against anxiety and depression.</w:t>
      </w:r>
      <w:r w:rsidR="00C0264B" w:rsidRPr="232CCD97">
        <w:rPr>
          <w:rFonts w:ascii="Arial" w:hAnsi="Arial" w:cs="Arial"/>
          <w:sz w:val="24"/>
          <w:szCs w:val="24"/>
          <w:vertAlign w:val="superscript"/>
          <w:lang w:val="en-GB"/>
        </w:rPr>
        <w:t>1</w:t>
      </w:r>
      <w:r w:rsidR="00965491" w:rsidRPr="232CCD97">
        <w:rPr>
          <w:rFonts w:ascii="Arial" w:hAnsi="Arial" w:cs="Arial"/>
          <w:sz w:val="24"/>
          <w:szCs w:val="24"/>
          <w:lang w:val="en-GB"/>
        </w:rPr>
        <w:t xml:space="preserve">  </w:t>
      </w:r>
    </w:p>
    <w:p w14:paraId="28DE0622" w14:textId="06C00783" w:rsidR="009C1591" w:rsidRPr="005F46DB" w:rsidRDefault="009C1591" w:rsidP="009C276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Take five minutes to practi</w:t>
      </w:r>
      <w:r w:rsidR="00E71B6B">
        <w:rPr>
          <w:rFonts w:ascii="Arial" w:hAnsi="Arial" w:cs="Arial"/>
          <w:sz w:val="24"/>
          <w:szCs w:val="24"/>
          <w:lang w:val="en-GB"/>
        </w:rPr>
        <w:t>s</w:t>
      </w:r>
      <w:r w:rsidRPr="005F46DB">
        <w:rPr>
          <w:rFonts w:ascii="Arial" w:hAnsi="Arial" w:cs="Arial"/>
          <w:sz w:val="24"/>
          <w:szCs w:val="24"/>
          <w:lang w:val="en-GB"/>
        </w:rPr>
        <w:t xml:space="preserve">e this mindful </w:t>
      </w:r>
      <w:r w:rsidR="00C53F7D" w:rsidRPr="005F46DB">
        <w:rPr>
          <w:rFonts w:ascii="Arial" w:hAnsi="Arial" w:cs="Arial"/>
          <w:sz w:val="24"/>
          <w:szCs w:val="24"/>
          <w:lang w:val="en-GB"/>
        </w:rPr>
        <w:t>relaxation exercise</w:t>
      </w:r>
      <w:r w:rsidR="00C0264B" w:rsidRPr="005F46DB">
        <w:rPr>
          <w:rFonts w:ascii="Arial" w:hAnsi="Arial" w:cs="Arial"/>
          <w:sz w:val="24"/>
          <w:szCs w:val="24"/>
          <w:vertAlign w:val="superscript"/>
          <w:lang w:val="en-GB"/>
        </w:rPr>
        <w:t>2</w:t>
      </w:r>
      <w:r w:rsidRPr="005F46DB">
        <w:rPr>
          <w:rFonts w:ascii="Arial" w:hAnsi="Arial" w:cs="Arial"/>
          <w:sz w:val="24"/>
          <w:szCs w:val="24"/>
          <w:lang w:val="en-GB"/>
        </w:rPr>
        <w:t xml:space="preserve">. </w:t>
      </w:r>
      <w:r w:rsidR="006B1AAC" w:rsidRPr="005F46DB">
        <w:rPr>
          <w:rFonts w:ascii="Arial" w:hAnsi="Arial" w:cs="Arial"/>
          <w:sz w:val="24"/>
          <w:szCs w:val="24"/>
          <w:lang w:val="en-GB"/>
        </w:rPr>
        <w:t>Most people</w:t>
      </w:r>
      <w:r w:rsidRPr="005F46DB">
        <w:rPr>
          <w:rFonts w:ascii="Arial" w:hAnsi="Arial" w:cs="Arial"/>
          <w:sz w:val="24"/>
          <w:szCs w:val="24"/>
          <w:lang w:val="en-GB"/>
        </w:rPr>
        <w:t xml:space="preserve"> find it both restful and energi</w:t>
      </w:r>
      <w:r w:rsidR="00F2617C" w:rsidRPr="005F46DB">
        <w:rPr>
          <w:rFonts w:ascii="Arial" w:hAnsi="Arial" w:cs="Arial"/>
          <w:sz w:val="24"/>
          <w:szCs w:val="24"/>
          <w:lang w:val="en-GB"/>
        </w:rPr>
        <w:t>s</w:t>
      </w:r>
      <w:r w:rsidRPr="005F46DB">
        <w:rPr>
          <w:rFonts w:ascii="Arial" w:hAnsi="Arial" w:cs="Arial"/>
          <w:sz w:val="24"/>
          <w:szCs w:val="24"/>
          <w:lang w:val="en-GB"/>
        </w:rPr>
        <w:t>ing at the same time.</w:t>
      </w:r>
    </w:p>
    <w:p w14:paraId="11719593" w14:textId="77777777" w:rsidR="009C1591" w:rsidRPr="005F46DB" w:rsidRDefault="009C1591" w:rsidP="009C276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22AD5A52" w14:textId="5FF3B258" w:rsidR="009C1591" w:rsidRPr="005F46DB" w:rsidRDefault="009C1591" w:rsidP="00334C9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Find a quiet place where you will not be disturbed. Close the door if you are inside. </w:t>
      </w:r>
    </w:p>
    <w:p w14:paraId="25551E8B" w14:textId="3673B5B1" w:rsidR="00D97F23" w:rsidRPr="005F46DB" w:rsidRDefault="009C1591" w:rsidP="00334C9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Sit comfortably, upright in a chair with your feet planted on the floor (remove your shoes if possible). Rest your hands on your lap or thighs. </w:t>
      </w:r>
    </w:p>
    <w:p w14:paraId="770E7A81" w14:textId="77777777" w:rsidR="00334C92" w:rsidRPr="005F46DB" w:rsidRDefault="00BC5A04" w:rsidP="00334C9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Close your eyes (if desired) and t</w:t>
      </w:r>
      <w:r w:rsidR="009C1591" w:rsidRPr="005F46DB">
        <w:rPr>
          <w:rFonts w:ascii="Arial" w:hAnsi="Arial" w:cs="Arial"/>
          <w:sz w:val="24"/>
          <w:szCs w:val="24"/>
          <w:lang w:val="en-GB"/>
        </w:rPr>
        <w:t>ake several deep and calming breaths. Focus on the sensation of the air coming into your nostrils and flowing deeply into your lungs.</w:t>
      </w:r>
      <w:r w:rsidR="00334C92" w:rsidRPr="005F46DB">
        <w:rPr>
          <w:rFonts w:ascii="Arial" w:hAnsi="Arial" w:cs="Arial"/>
          <w:sz w:val="24"/>
          <w:szCs w:val="24"/>
          <w:lang w:val="en-GB"/>
        </w:rPr>
        <w:t xml:space="preserve"> Is the air warm or cool? Is there a scent in the air?</w:t>
      </w:r>
    </w:p>
    <w:p w14:paraId="100E2377" w14:textId="4C5E6AB0" w:rsidR="009C1591" w:rsidRPr="005F46DB" w:rsidRDefault="00BC5A04" w:rsidP="00334C9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When </w:t>
      </w:r>
      <w:r w:rsidR="009C1591" w:rsidRPr="005F46DB">
        <w:rPr>
          <w:rFonts w:ascii="Arial" w:hAnsi="Arial" w:cs="Arial"/>
          <w:sz w:val="24"/>
          <w:szCs w:val="24"/>
          <w:lang w:val="en-GB"/>
        </w:rPr>
        <w:t xml:space="preserve">exhaling, breathe out through your mouth noticing the </w:t>
      </w:r>
      <w:r w:rsidRPr="005F46DB">
        <w:rPr>
          <w:rFonts w:ascii="Arial" w:hAnsi="Arial" w:cs="Arial"/>
          <w:sz w:val="24"/>
          <w:szCs w:val="24"/>
          <w:lang w:val="en-GB"/>
        </w:rPr>
        <w:t>sound and feel</w:t>
      </w:r>
      <w:r w:rsidR="009D3DB9" w:rsidRPr="005F46DB">
        <w:rPr>
          <w:rFonts w:ascii="Arial" w:hAnsi="Arial" w:cs="Arial"/>
          <w:sz w:val="24"/>
          <w:szCs w:val="24"/>
          <w:lang w:val="en-GB"/>
        </w:rPr>
        <w:t>ing</w:t>
      </w:r>
      <w:r w:rsidRPr="005F46DB">
        <w:rPr>
          <w:rFonts w:ascii="Arial" w:hAnsi="Arial" w:cs="Arial"/>
          <w:sz w:val="24"/>
          <w:szCs w:val="24"/>
          <w:lang w:val="en-GB"/>
        </w:rPr>
        <w:t xml:space="preserve"> of the </w:t>
      </w:r>
      <w:r w:rsidR="009C1591" w:rsidRPr="005F46DB">
        <w:rPr>
          <w:rFonts w:ascii="Arial" w:hAnsi="Arial" w:cs="Arial"/>
          <w:sz w:val="24"/>
          <w:szCs w:val="24"/>
          <w:lang w:val="en-GB"/>
        </w:rPr>
        <w:t xml:space="preserve">air passing over your lips. </w:t>
      </w:r>
    </w:p>
    <w:p w14:paraId="265BCCAE" w14:textId="5D2FC30B" w:rsidR="009C1591" w:rsidRPr="005F46DB" w:rsidRDefault="009C1591" w:rsidP="00334C9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Notice any tension in your body. </w:t>
      </w:r>
      <w:r w:rsidR="00334C92" w:rsidRPr="005F46DB">
        <w:rPr>
          <w:rFonts w:ascii="Arial" w:hAnsi="Arial" w:cs="Arial"/>
          <w:sz w:val="24"/>
          <w:szCs w:val="24"/>
          <w:lang w:val="en-GB"/>
        </w:rPr>
        <w:t>Gently r</w:t>
      </w:r>
      <w:r w:rsidRPr="005F46DB">
        <w:rPr>
          <w:rFonts w:ascii="Arial" w:hAnsi="Arial" w:cs="Arial"/>
          <w:sz w:val="24"/>
          <w:szCs w:val="24"/>
          <w:lang w:val="en-GB"/>
        </w:rPr>
        <w:t>oll your shoulder</w:t>
      </w:r>
      <w:r w:rsidR="009D3DB9" w:rsidRPr="005F46DB">
        <w:rPr>
          <w:rFonts w:ascii="Arial" w:hAnsi="Arial" w:cs="Arial"/>
          <w:sz w:val="24"/>
          <w:szCs w:val="24"/>
          <w:lang w:val="en-GB"/>
        </w:rPr>
        <w:t>s</w:t>
      </w:r>
      <w:r w:rsidRPr="005F46DB">
        <w:rPr>
          <w:rFonts w:ascii="Arial" w:hAnsi="Arial" w:cs="Arial"/>
          <w:sz w:val="24"/>
          <w:szCs w:val="24"/>
          <w:lang w:val="en-GB"/>
        </w:rPr>
        <w:t xml:space="preserve"> to relax </w:t>
      </w:r>
      <w:r w:rsidR="00E84D1C" w:rsidRPr="005F46DB">
        <w:rPr>
          <w:rFonts w:ascii="Arial" w:hAnsi="Arial" w:cs="Arial"/>
          <w:sz w:val="24"/>
          <w:szCs w:val="24"/>
          <w:lang w:val="en-GB"/>
        </w:rPr>
        <w:t>any</w:t>
      </w:r>
      <w:r w:rsidRPr="005F46DB">
        <w:rPr>
          <w:rFonts w:ascii="Arial" w:hAnsi="Arial" w:cs="Arial"/>
          <w:sz w:val="24"/>
          <w:szCs w:val="24"/>
          <w:lang w:val="en-GB"/>
        </w:rPr>
        <w:t xml:space="preserve"> tension. </w:t>
      </w:r>
    </w:p>
    <w:p w14:paraId="7C4E28B8" w14:textId="542B93D4" w:rsidR="00BC5A04" w:rsidRPr="005F46DB" w:rsidRDefault="00BC5A04" w:rsidP="00334C9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Free your thoughts of all stress for the moment. If you get distracted, which you will, gently bring yourself back to the moment.  </w:t>
      </w:r>
    </w:p>
    <w:p w14:paraId="291928E3" w14:textId="77777777" w:rsidR="00334C92" w:rsidRPr="005F46DB" w:rsidRDefault="00334C92" w:rsidP="009C276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17598308" w14:textId="2A480ADE" w:rsidR="00BC5A04" w:rsidRPr="005F46DB" w:rsidRDefault="00E84D1C" w:rsidP="232CCD9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>You can find many opportunities to practi</w:t>
      </w:r>
      <w:r w:rsidR="00E71B6B" w:rsidRPr="232CCD97">
        <w:rPr>
          <w:rFonts w:ascii="Arial" w:hAnsi="Arial" w:cs="Arial"/>
          <w:sz w:val="24"/>
          <w:szCs w:val="24"/>
          <w:lang w:val="en-GB"/>
        </w:rPr>
        <w:t>s</w:t>
      </w:r>
      <w:r w:rsidRPr="232CCD97">
        <w:rPr>
          <w:rFonts w:ascii="Arial" w:hAnsi="Arial" w:cs="Arial"/>
          <w:sz w:val="24"/>
          <w:szCs w:val="24"/>
          <w:lang w:val="en-GB"/>
        </w:rPr>
        <w:t>e mindful</w:t>
      </w:r>
      <w:r w:rsidR="00E66ECF" w:rsidRPr="232CCD97">
        <w:rPr>
          <w:rFonts w:ascii="Arial" w:hAnsi="Arial" w:cs="Arial"/>
          <w:sz w:val="24"/>
          <w:szCs w:val="24"/>
          <w:lang w:val="en-GB"/>
        </w:rPr>
        <w:t xml:space="preserve"> </w:t>
      </w:r>
      <w:r w:rsidR="00C53F7D" w:rsidRPr="232CCD97">
        <w:rPr>
          <w:rFonts w:ascii="Arial" w:hAnsi="Arial" w:cs="Arial"/>
          <w:sz w:val="24"/>
          <w:szCs w:val="24"/>
          <w:lang w:val="en-GB"/>
        </w:rPr>
        <w:t>relaxation</w:t>
      </w:r>
      <w:r w:rsidR="00964CA3" w:rsidRPr="232CCD97">
        <w:rPr>
          <w:rFonts w:ascii="Arial" w:hAnsi="Arial" w:cs="Arial"/>
          <w:sz w:val="24"/>
          <w:szCs w:val="24"/>
          <w:lang w:val="en-GB"/>
        </w:rPr>
        <w:t xml:space="preserve"> – when </w:t>
      </w:r>
      <w:r w:rsidR="00334C92" w:rsidRPr="232CCD97">
        <w:rPr>
          <w:rFonts w:ascii="Arial" w:hAnsi="Arial" w:cs="Arial"/>
          <w:sz w:val="24"/>
          <w:szCs w:val="24"/>
          <w:lang w:val="en-GB"/>
        </w:rPr>
        <w:t>first waking in the morning</w:t>
      </w:r>
      <w:r w:rsidR="00C0264B" w:rsidRPr="232CCD97">
        <w:rPr>
          <w:rFonts w:ascii="Arial" w:hAnsi="Arial" w:cs="Arial"/>
          <w:sz w:val="24"/>
          <w:szCs w:val="24"/>
          <w:lang w:val="en-GB"/>
        </w:rPr>
        <w:t>, wh</w:t>
      </w:r>
      <w:r w:rsidR="00964CA3" w:rsidRPr="232CCD97">
        <w:rPr>
          <w:rFonts w:ascii="Arial" w:hAnsi="Arial" w:cs="Arial"/>
          <w:sz w:val="24"/>
          <w:szCs w:val="24"/>
          <w:lang w:val="en-GB"/>
        </w:rPr>
        <w:t>ile</w:t>
      </w:r>
      <w:r w:rsidR="00C0264B" w:rsidRPr="232CCD97">
        <w:rPr>
          <w:rFonts w:ascii="Arial" w:hAnsi="Arial" w:cs="Arial"/>
          <w:sz w:val="24"/>
          <w:szCs w:val="24"/>
          <w:lang w:val="en-GB"/>
        </w:rPr>
        <w:t xml:space="preserve"> eating a meal or snack (to truly savo</w:t>
      </w:r>
      <w:r w:rsidR="00E71B6B" w:rsidRPr="232CCD97">
        <w:rPr>
          <w:rFonts w:ascii="Arial" w:hAnsi="Arial" w:cs="Arial"/>
          <w:sz w:val="24"/>
          <w:szCs w:val="24"/>
          <w:lang w:val="en-GB"/>
        </w:rPr>
        <w:t>u</w:t>
      </w:r>
      <w:r w:rsidR="00C0264B" w:rsidRPr="232CCD97">
        <w:rPr>
          <w:rFonts w:ascii="Arial" w:hAnsi="Arial" w:cs="Arial"/>
          <w:sz w:val="24"/>
          <w:szCs w:val="24"/>
          <w:lang w:val="en-GB"/>
        </w:rPr>
        <w:t>r all aspects of your food)</w:t>
      </w:r>
      <w:r w:rsidR="00334C92" w:rsidRPr="232CCD97">
        <w:rPr>
          <w:rFonts w:ascii="Arial" w:hAnsi="Arial" w:cs="Arial"/>
          <w:sz w:val="24"/>
          <w:szCs w:val="24"/>
          <w:lang w:val="en-GB"/>
        </w:rPr>
        <w:t xml:space="preserve"> or before going to sleep at night.</w:t>
      </w:r>
      <w:r w:rsidR="00C0264B" w:rsidRPr="232CCD97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5C69DC35" w14:textId="3C7F63B3" w:rsidR="00BC5A04" w:rsidRPr="005F46DB" w:rsidRDefault="00BC5A04" w:rsidP="232CCD9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1B4E1941" w14:textId="53AAB18E" w:rsidR="00BC5A04" w:rsidRPr="005F46DB" w:rsidRDefault="00334C92" w:rsidP="009C276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Some people </w:t>
      </w:r>
      <w:r w:rsidR="00C0264B" w:rsidRPr="232CCD97">
        <w:rPr>
          <w:rFonts w:ascii="Arial" w:hAnsi="Arial" w:cs="Arial"/>
          <w:sz w:val="24"/>
          <w:szCs w:val="24"/>
          <w:lang w:val="en-GB"/>
        </w:rPr>
        <w:t>even practi</w:t>
      </w:r>
      <w:r w:rsidR="005F46DB" w:rsidRPr="232CCD97">
        <w:rPr>
          <w:rFonts w:ascii="Arial" w:hAnsi="Arial" w:cs="Arial"/>
          <w:sz w:val="24"/>
          <w:szCs w:val="24"/>
          <w:lang w:val="en-GB"/>
        </w:rPr>
        <w:t>s</w:t>
      </w:r>
      <w:r w:rsidR="00C0264B" w:rsidRPr="232CCD97">
        <w:rPr>
          <w:rFonts w:ascii="Arial" w:hAnsi="Arial" w:cs="Arial"/>
          <w:sz w:val="24"/>
          <w:szCs w:val="24"/>
          <w:lang w:val="en-GB"/>
        </w:rPr>
        <w:t xml:space="preserve">e </w:t>
      </w:r>
      <w:proofErr w:type="gramStart"/>
      <w:r w:rsidR="00C0264B" w:rsidRPr="232CCD97">
        <w:rPr>
          <w:rFonts w:ascii="Arial" w:hAnsi="Arial" w:cs="Arial"/>
          <w:sz w:val="24"/>
          <w:szCs w:val="24"/>
          <w:lang w:val="en-GB"/>
        </w:rPr>
        <w:t xml:space="preserve">a </w:t>
      </w:r>
      <w:r w:rsidR="00E84D1C" w:rsidRPr="232CCD97">
        <w:rPr>
          <w:rFonts w:ascii="Arial" w:hAnsi="Arial" w:cs="Arial"/>
          <w:sz w:val="24"/>
          <w:szCs w:val="24"/>
          <w:lang w:val="en-GB"/>
        </w:rPr>
        <w:t xml:space="preserve">brief </w:t>
      </w:r>
      <w:r w:rsidR="00C0264B" w:rsidRPr="232CCD97">
        <w:rPr>
          <w:rFonts w:ascii="Arial" w:hAnsi="Arial" w:cs="Arial"/>
          <w:sz w:val="24"/>
          <w:szCs w:val="24"/>
          <w:lang w:val="en-GB"/>
        </w:rPr>
        <w:t>moment</w:t>
      </w:r>
      <w:proofErr w:type="gramEnd"/>
      <w:r w:rsidR="00C0264B" w:rsidRPr="232CCD97">
        <w:rPr>
          <w:rFonts w:ascii="Arial" w:hAnsi="Arial" w:cs="Arial"/>
          <w:sz w:val="24"/>
          <w:szCs w:val="24"/>
          <w:lang w:val="en-GB"/>
        </w:rPr>
        <w:t xml:space="preserve"> of 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mindful meditation while </w:t>
      </w:r>
      <w:r w:rsidR="005F46DB" w:rsidRPr="232CCD97">
        <w:rPr>
          <w:rFonts w:ascii="Arial" w:hAnsi="Arial" w:cs="Arial"/>
          <w:sz w:val="24"/>
          <w:szCs w:val="24"/>
          <w:lang w:val="en-GB"/>
        </w:rPr>
        <w:t xml:space="preserve">in a queue. </w:t>
      </w:r>
      <w:r w:rsidR="006B1AAC" w:rsidRPr="232CCD97">
        <w:rPr>
          <w:rFonts w:ascii="Arial" w:hAnsi="Arial" w:cs="Arial"/>
          <w:sz w:val="24"/>
          <w:szCs w:val="24"/>
          <w:lang w:val="en-GB"/>
        </w:rPr>
        <w:t xml:space="preserve"> 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 </w:t>
      </w:r>
      <w:r w:rsidR="00BC5A04" w:rsidRPr="232CCD97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39F107FF" w14:textId="77777777" w:rsidR="009C1591" w:rsidRPr="005F46DB" w:rsidRDefault="009C1591" w:rsidP="009C276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75FD25DD" w14:textId="57C44200" w:rsidR="0061329B" w:rsidRPr="005F46DB" w:rsidRDefault="0061329B" w:rsidP="00F06A10">
      <w:pPr>
        <w:spacing w:after="0"/>
        <w:rPr>
          <w:rFonts w:ascii="Arial" w:hAnsi="Arial" w:cs="Arial"/>
          <w:bCs/>
          <w:sz w:val="20"/>
          <w:szCs w:val="20"/>
          <w:lang w:val="en-GB"/>
        </w:rPr>
      </w:pPr>
      <w:r w:rsidRPr="005F46DB">
        <w:rPr>
          <w:rFonts w:ascii="Arial" w:hAnsi="Arial" w:cs="Arial"/>
          <w:bCs/>
          <w:sz w:val="20"/>
          <w:szCs w:val="20"/>
          <w:lang w:val="en-GB"/>
        </w:rPr>
        <w:t>Sources:</w:t>
      </w:r>
    </w:p>
    <w:p w14:paraId="7BD53094" w14:textId="6FA56F96" w:rsidR="00C0264B" w:rsidRPr="005F46DB" w:rsidRDefault="00C0264B" w:rsidP="0061329B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5F46DB">
        <w:rPr>
          <w:rFonts w:ascii="Arial" w:hAnsi="Arial" w:cs="Arial"/>
          <w:sz w:val="20"/>
          <w:szCs w:val="20"/>
          <w:vertAlign w:val="superscript"/>
          <w:lang w:val="en-GB"/>
        </w:rPr>
        <w:t>1</w:t>
      </w:r>
      <w:r w:rsidRPr="005F46DB">
        <w:rPr>
          <w:rFonts w:ascii="Arial" w:hAnsi="Arial" w:cs="Arial"/>
          <w:sz w:val="20"/>
          <w:szCs w:val="20"/>
          <w:lang w:val="en-GB"/>
        </w:rPr>
        <w:t>Psychology Today, Mindfulness. A</w:t>
      </w:r>
      <w:r w:rsidR="00E84D1C" w:rsidRPr="005F46DB">
        <w:rPr>
          <w:rFonts w:ascii="Arial" w:hAnsi="Arial" w:cs="Arial"/>
          <w:sz w:val="20"/>
          <w:szCs w:val="20"/>
          <w:lang w:val="en-GB"/>
        </w:rPr>
        <w:t xml:space="preserve">vailable </w:t>
      </w:r>
      <w:r w:rsidRPr="005F46DB">
        <w:rPr>
          <w:rFonts w:ascii="Arial" w:hAnsi="Arial" w:cs="Arial"/>
          <w:sz w:val="20"/>
          <w:szCs w:val="20"/>
          <w:lang w:val="en-GB"/>
        </w:rPr>
        <w:t xml:space="preserve">on </w:t>
      </w:r>
      <w:hyperlink r:id="rId11" w:history="1">
        <w:r w:rsidR="00E84D1C" w:rsidRPr="005F46DB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GB"/>
          </w:rPr>
          <w:t>www.psychologytoday.com</w:t>
        </w:r>
      </w:hyperlink>
      <w:r w:rsidR="00E84D1C" w:rsidRPr="005F46DB">
        <w:rPr>
          <w:rFonts w:ascii="Arial" w:hAnsi="Arial" w:cs="Arial"/>
          <w:sz w:val="20"/>
          <w:szCs w:val="20"/>
          <w:lang w:val="en-GB"/>
        </w:rPr>
        <w:t>; accessed on 5-7-2020.</w:t>
      </w:r>
    </w:p>
    <w:p w14:paraId="77CB23EF" w14:textId="5B7B3D3E" w:rsidR="0061329B" w:rsidRPr="005F46DB" w:rsidRDefault="00C0264B" w:rsidP="0061329B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5F46DB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C53F7D" w:rsidRPr="005F46DB">
        <w:rPr>
          <w:rFonts w:ascii="Arial" w:hAnsi="Arial" w:cs="Arial"/>
          <w:sz w:val="20"/>
          <w:szCs w:val="20"/>
          <w:lang w:val="en-GB"/>
        </w:rPr>
        <w:t>INTERVENT International. Lifestyle management program: Learning to relax, 2020.</w:t>
      </w:r>
      <w:r w:rsidRPr="005F46DB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21226B4F" w14:textId="77777777" w:rsidR="0061329B" w:rsidRPr="005F46DB" w:rsidRDefault="0061329B" w:rsidP="0061329B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14:paraId="1F24D6D7" w14:textId="504CEF63" w:rsidR="0061329B" w:rsidRPr="005F46DB" w:rsidRDefault="000F4540">
      <w:pPr>
        <w:rPr>
          <w:rFonts w:ascii="Arial" w:hAnsi="Arial" w:cs="Arial"/>
          <w:bCs/>
          <w:sz w:val="20"/>
          <w:szCs w:val="20"/>
          <w:lang w:val="en-GB"/>
        </w:rPr>
      </w:pPr>
      <w:r w:rsidRPr="005F46DB">
        <w:rPr>
          <w:rFonts w:ascii="Arial" w:hAnsi="Arial" w:cs="Arial"/>
          <w:bCs/>
          <w:sz w:val="20"/>
          <w:szCs w:val="20"/>
          <w:lang w:val="en-GB"/>
        </w:rPr>
        <w:t xml:space="preserve"> </w:t>
      </w:r>
    </w:p>
    <w:p w14:paraId="03A22645" w14:textId="09D72A37" w:rsidR="00CF43D7" w:rsidRPr="005F46DB" w:rsidRDefault="00271B62">
      <w:pPr>
        <w:rPr>
          <w:rFonts w:ascii="Arial" w:hAnsi="Arial" w:cs="Arial"/>
          <w:b/>
          <w:sz w:val="24"/>
          <w:szCs w:val="24"/>
          <w:lang w:val="en-GB"/>
        </w:rPr>
      </w:pPr>
      <w:r w:rsidRPr="005F46DB">
        <w:rPr>
          <w:rFonts w:ascii="Arial" w:hAnsi="Arial" w:cs="Arial"/>
          <w:b/>
          <w:sz w:val="24"/>
          <w:szCs w:val="24"/>
          <w:lang w:val="en-GB"/>
        </w:rPr>
        <w:t xml:space="preserve">Employee </w:t>
      </w:r>
      <w:r w:rsidR="00CF43D7" w:rsidRPr="005F46DB">
        <w:rPr>
          <w:rFonts w:ascii="Arial" w:hAnsi="Arial" w:cs="Arial"/>
          <w:b/>
          <w:sz w:val="24"/>
          <w:szCs w:val="24"/>
          <w:lang w:val="en-GB"/>
        </w:rPr>
        <w:t>evaluation email: Week 4 (recommended)</w:t>
      </w:r>
    </w:p>
    <w:p w14:paraId="197583DD" w14:textId="07191A76" w:rsidR="00FC34A3" w:rsidRPr="005F46DB" w:rsidRDefault="00CF43D7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Subject: </w:t>
      </w:r>
      <w:r w:rsidR="00E17744" w:rsidRPr="232CCD97">
        <w:rPr>
          <w:rFonts w:ascii="Arial" w:hAnsi="Arial" w:cs="Arial"/>
          <w:sz w:val="24"/>
          <w:szCs w:val="24"/>
          <w:lang w:val="en-GB"/>
        </w:rPr>
        <w:t>Increasing awareness about mental health</w:t>
      </w:r>
      <w:del w:id="9" w:author="Smith, Stephen" w:date="2022-04-29T09:54:00Z">
        <w:r w:rsidRPr="232CCD97" w:rsidDel="00FC34A3">
          <w:rPr>
            <w:rFonts w:ascii="Arial" w:hAnsi="Arial" w:cs="Arial"/>
            <w:sz w:val="24"/>
            <w:szCs w:val="24"/>
            <w:lang w:val="en-GB"/>
          </w:rPr>
          <w:delText>/</w:delText>
        </w:r>
      </w:del>
      <w:ins w:id="10" w:author="Smith, Stephen" w:date="2022-04-29T09:54:00Z">
        <w:r w:rsidR="00FC34A3" w:rsidRPr="232CCD97">
          <w:rPr>
            <w:rFonts w:ascii="Arial" w:hAnsi="Arial" w:cs="Arial"/>
            <w:sz w:val="24"/>
            <w:szCs w:val="24"/>
            <w:lang w:val="en-GB"/>
          </w:rPr>
          <w:t xml:space="preserve">. </w:t>
        </w:r>
      </w:ins>
      <w:r w:rsidR="00110384" w:rsidRPr="232CCD97">
        <w:rPr>
          <w:rFonts w:ascii="Arial" w:hAnsi="Arial" w:cs="Arial"/>
          <w:sz w:val="24"/>
          <w:szCs w:val="24"/>
          <w:lang w:val="en-GB"/>
        </w:rPr>
        <w:t>We want your feedback</w:t>
      </w:r>
      <w:r w:rsidRPr="232CCD97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40CD187E" w14:textId="67310EDD" w:rsidR="00D97F23" w:rsidRPr="005F46DB" w:rsidRDefault="00C42CC1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lastRenderedPageBreak/>
        <w:t xml:space="preserve">Thank you for participating in </w:t>
      </w:r>
      <w:r w:rsidR="00AD6856" w:rsidRPr="005F46DB">
        <w:rPr>
          <w:rFonts w:ascii="Arial" w:hAnsi="Arial" w:cs="Arial"/>
          <w:sz w:val="24"/>
          <w:szCs w:val="24"/>
          <w:lang w:val="en-GB"/>
        </w:rPr>
        <w:t xml:space="preserve">the </w:t>
      </w:r>
      <w:r w:rsidRPr="005F46DB">
        <w:rPr>
          <w:rFonts w:ascii="Arial" w:hAnsi="Arial" w:cs="Arial"/>
          <w:sz w:val="24"/>
          <w:szCs w:val="24"/>
          <w:lang w:val="en-GB"/>
        </w:rPr>
        <w:t>c</w:t>
      </w:r>
      <w:r w:rsidR="00110384" w:rsidRPr="005F46DB">
        <w:rPr>
          <w:rFonts w:ascii="Arial" w:hAnsi="Arial" w:cs="Arial"/>
          <w:sz w:val="24"/>
          <w:szCs w:val="24"/>
          <w:lang w:val="en-GB"/>
        </w:rPr>
        <w:t>ampaign “Increasing awareness about mental health.”</w:t>
      </w:r>
    </w:p>
    <w:p w14:paraId="3367B6DB" w14:textId="24711A88" w:rsidR="00C42CC1" w:rsidRPr="005F46DB" w:rsidRDefault="00110384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Please </w:t>
      </w:r>
      <w:r w:rsidR="00AD6856" w:rsidRPr="005F46DB">
        <w:rPr>
          <w:rFonts w:ascii="Arial" w:hAnsi="Arial" w:cs="Arial"/>
          <w:sz w:val="24"/>
          <w:szCs w:val="24"/>
          <w:lang w:val="en-GB"/>
        </w:rPr>
        <w:t xml:space="preserve">take a few moments to complete the brief </w:t>
      </w:r>
      <w:r w:rsidR="00E17744" w:rsidRPr="005F46DB">
        <w:rPr>
          <w:rFonts w:ascii="Arial" w:hAnsi="Arial" w:cs="Arial"/>
          <w:sz w:val="24"/>
          <w:szCs w:val="24"/>
          <w:lang w:val="en-GB"/>
        </w:rPr>
        <w:t xml:space="preserve">evaluation </w:t>
      </w:r>
      <w:r w:rsidR="00AD6856" w:rsidRPr="005F46DB">
        <w:rPr>
          <w:rFonts w:ascii="Arial" w:hAnsi="Arial" w:cs="Arial"/>
          <w:sz w:val="24"/>
          <w:szCs w:val="24"/>
          <w:lang w:val="en-GB"/>
        </w:rPr>
        <w:t xml:space="preserve">survey </w:t>
      </w:r>
      <w:r w:rsidR="00BA5229" w:rsidRPr="005F46DB">
        <w:rPr>
          <w:rFonts w:ascii="Arial" w:hAnsi="Arial" w:cs="Arial"/>
          <w:sz w:val="24"/>
          <w:szCs w:val="24"/>
          <w:lang w:val="en-GB"/>
        </w:rPr>
        <w:t xml:space="preserve">(attached) </w:t>
      </w:r>
      <w:r w:rsidR="00AD6856" w:rsidRPr="005F46DB">
        <w:rPr>
          <w:rFonts w:ascii="Arial" w:hAnsi="Arial" w:cs="Arial"/>
          <w:sz w:val="24"/>
          <w:szCs w:val="24"/>
          <w:lang w:val="en-GB"/>
        </w:rPr>
        <w:t xml:space="preserve">to </w:t>
      </w:r>
      <w:r w:rsidR="00C42CC1" w:rsidRPr="005F46DB">
        <w:rPr>
          <w:rFonts w:ascii="Arial" w:hAnsi="Arial" w:cs="Arial"/>
          <w:sz w:val="24"/>
          <w:szCs w:val="24"/>
          <w:lang w:val="en-GB"/>
        </w:rPr>
        <w:t xml:space="preserve">tell us </w:t>
      </w:r>
      <w:r w:rsidR="00872C43" w:rsidRPr="005F46DB">
        <w:rPr>
          <w:rFonts w:ascii="Arial" w:hAnsi="Arial" w:cs="Arial"/>
          <w:sz w:val="24"/>
          <w:szCs w:val="24"/>
          <w:lang w:val="en-GB"/>
        </w:rPr>
        <w:t>your thoughts</w:t>
      </w:r>
      <w:r w:rsidR="00C42CC1" w:rsidRPr="005F46DB">
        <w:rPr>
          <w:rFonts w:ascii="Arial" w:hAnsi="Arial" w:cs="Arial"/>
          <w:sz w:val="24"/>
          <w:szCs w:val="24"/>
          <w:lang w:val="en-GB"/>
        </w:rPr>
        <w:t xml:space="preserve"> about the </w:t>
      </w:r>
      <w:r w:rsidR="00AD6856" w:rsidRPr="005F46DB">
        <w:rPr>
          <w:rFonts w:ascii="Arial" w:hAnsi="Arial" w:cs="Arial"/>
          <w:sz w:val="24"/>
          <w:szCs w:val="24"/>
          <w:lang w:val="en-GB"/>
        </w:rPr>
        <w:t xml:space="preserve">entire </w:t>
      </w:r>
      <w:r w:rsidR="00C42CC1" w:rsidRPr="005F46DB">
        <w:rPr>
          <w:rFonts w:ascii="Arial" w:hAnsi="Arial" w:cs="Arial"/>
          <w:sz w:val="24"/>
          <w:szCs w:val="24"/>
          <w:lang w:val="en-GB"/>
        </w:rPr>
        <w:t>campaign</w:t>
      </w:r>
      <w:r w:rsidR="00AD6856" w:rsidRPr="005F46DB">
        <w:rPr>
          <w:rFonts w:ascii="Arial" w:hAnsi="Arial" w:cs="Arial"/>
          <w:sz w:val="24"/>
          <w:szCs w:val="24"/>
          <w:lang w:val="en-GB"/>
        </w:rPr>
        <w:t>. Your opinion is important to us</w:t>
      </w:r>
      <w:r w:rsidR="00F2617C" w:rsidRPr="005F46DB">
        <w:rPr>
          <w:rFonts w:ascii="Arial" w:hAnsi="Arial" w:cs="Arial"/>
          <w:sz w:val="24"/>
          <w:szCs w:val="24"/>
          <w:lang w:val="en-GB"/>
        </w:rPr>
        <w:t xml:space="preserve">. </w:t>
      </w:r>
      <w:r w:rsidR="00C42CC1" w:rsidRPr="005F46DB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3C2844F9" w14:textId="528E5706" w:rsidR="00110384" w:rsidRPr="005F46DB" w:rsidRDefault="00110384" w:rsidP="232CCD97">
      <w:pPr>
        <w:rPr>
          <w:ins w:id="11" w:author="Smith, Stephen" w:date="2022-04-29T09:55:00Z"/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 xml:space="preserve">Also remember to complete your log from the “Make your mental health a priority challenge.” </w:t>
      </w:r>
    </w:p>
    <w:p w14:paraId="40502226" w14:textId="6C47FA9A" w:rsidR="00110384" w:rsidRPr="005F46DB" w:rsidRDefault="00110384" w:rsidP="00110384">
      <w:pPr>
        <w:rPr>
          <w:rFonts w:ascii="Arial" w:hAnsi="Arial" w:cs="Arial"/>
          <w:sz w:val="24"/>
          <w:szCs w:val="24"/>
          <w:lang w:val="en-GB"/>
        </w:rPr>
      </w:pPr>
      <w:r w:rsidRPr="232CCD97">
        <w:rPr>
          <w:rFonts w:ascii="Arial" w:hAnsi="Arial" w:cs="Arial"/>
          <w:sz w:val="24"/>
          <w:szCs w:val="24"/>
          <w:lang w:val="en-GB"/>
        </w:rPr>
        <w:t>Submit your mental health goals to &lt;who&gt; by &lt;date&gt; &lt;to win&gt;.</w:t>
      </w:r>
    </w:p>
    <w:p w14:paraId="50AA7DBF" w14:textId="0D3F2B4C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>Thank you</w:t>
      </w:r>
    </w:p>
    <w:p w14:paraId="4EB96994" w14:textId="0C47F8B3" w:rsidR="009C2767" w:rsidRPr="005F46DB" w:rsidRDefault="00110384">
      <w:pPr>
        <w:rPr>
          <w:rFonts w:ascii="Arial" w:hAnsi="Arial" w:cs="Arial"/>
          <w:sz w:val="24"/>
          <w:szCs w:val="24"/>
          <w:lang w:val="en-GB"/>
        </w:rPr>
      </w:pPr>
      <w:r w:rsidRPr="005F46DB">
        <w:rPr>
          <w:rFonts w:ascii="Arial" w:hAnsi="Arial" w:cs="Arial"/>
          <w:sz w:val="24"/>
          <w:szCs w:val="24"/>
          <w:lang w:val="en-GB"/>
        </w:rPr>
        <w:t xml:space="preserve">&lt;Attachment: </w:t>
      </w:r>
      <w:r w:rsidR="000F4540" w:rsidRPr="005F46DB">
        <w:rPr>
          <w:rFonts w:ascii="Arial" w:hAnsi="Arial" w:cs="Arial"/>
          <w:sz w:val="24"/>
          <w:szCs w:val="24"/>
          <w:lang w:val="en-GB"/>
        </w:rPr>
        <w:t>We want your feedback</w:t>
      </w:r>
      <w:r w:rsidRPr="005F46DB">
        <w:rPr>
          <w:rFonts w:ascii="Arial" w:hAnsi="Arial" w:cs="Arial"/>
          <w:sz w:val="24"/>
          <w:szCs w:val="24"/>
          <w:lang w:val="en-GB"/>
        </w:rPr>
        <w:t>&gt;</w:t>
      </w:r>
    </w:p>
    <w:p w14:paraId="750F7848" w14:textId="77777777" w:rsidR="000F4540" w:rsidRPr="005F46DB" w:rsidRDefault="000F4540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p w14:paraId="546A5858" w14:textId="77777777" w:rsidR="000F4540" w:rsidRPr="005F46DB" w:rsidRDefault="000F4540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p w14:paraId="1F9C14B6" w14:textId="41D34DDB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p w14:paraId="625E9154" w14:textId="4C0F7DFB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p w14:paraId="769E19B8" w14:textId="2A4D9AEF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p w14:paraId="7E3D9CA9" w14:textId="1CAFF76F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p w14:paraId="25B41081" w14:textId="07E9DAAA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p w14:paraId="31766F45" w14:textId="279776CB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p w14:paraId="78B52395" w14:textId="5823032A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p w14:paraId="482B19A6" w14:textId="3883CA0D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p w14:paraId="1960B1B9" w14:textId="2D8EB6C3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p w14:paraId="5706254A" w14:textId="21D1688B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p w14:paraId="79A45C1B" w14:textId="77777777" w:rsidR="009C2767" w:rsidRPr="005F46DB" w:rsidRDefault="009C2767">
      <w:pPr>
        <w:rPr>
          <w:rFonts w:ascii="Arial" w:hAnsi="Arial" w:cs="Arial"/>
          <w:sz w:val="24"/>
          <w:szCs w:val="24"/>
          <w:lang w:val="en-GB"/>
        </w:rPr>
      </w:pPr>
    </w:p>
    <w:sectPr w:rsidR="009C2767" w:rsidRPr="005F46D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3BA9D" w14:textId="77777777" w:rsidR="001C6EEF" w:rsidRDefault="001C6EEF" w:rsidP="001C0E48">
      <w:pPr>
        <w:spacing w:after="0" w:line="240" w:lineRule="auto"/>
      </w:pPr>
      <w:r>
        <w:separator/>
      </w:r>
    </w:p>
  </w:endnote>
  <w:endnote w:type="continuationSeparator" w:id="0">
    <w:p w14:paraId="3F6F1E91" w14:textId="77777777" w:rsidR="001C6EEF" w:rsidRDefault="001C6EEF" w:rsidP="001C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4FEB3CE" w14:paraId="3DC85768" w14:textId="77777777" w:rsidTr="004427A8">
      <w:tc>
        <w:tcPr>
          <w:tcW w:w="3120" w:type="dxa"/>
        </w:tcPr>
        <w:p w14:paraId="3B3CE443" w14:textId="46FAB380" w:rsidR="14FEB3CE" w:rsidRDefault="14FEB3CE" w:rsidP="004427A8">
          <w:pPr>
            <w:pStyle w:val="Header"/>
            <w:ind w:left="-115"/>
          </w:pPr>
        </w:p>
      </w:tc>
      <w:tc>
        <w:tcPr>
          <w:tcW w:w="3120" w:type="dxa"/>
        </w:tcPr>
        <w:p w14:paraId="3C8B721C" w14:textId="53E1B136" w:rsidR="14FEB3CE" w:rsidRDefault="14FEB3CE" w:rsidP="004427A8">
          <w:pPr>
            <w:pStyle w:val="Header"/>
            <w:jc w:val="center"/>
          </w:pPr>
        </w:p>
      </w:tc>
      <w:tc>
        <w:tcPr>
          <w:tcW w:w="3120" w:type="dxa"/>
        </w:tcPr>
        <w:p w14:paraId="09FD5F27" w14:textId="4BF968F3" w:rsidR="14FEB3CE" w:rsidRDefault="14FEB3CE" w:rsidP="004427A8">
          <w:pPr>
            <w:pStyle w:val="Header"/>
            <w:ind w:right="-115"/>
            <w:jc w:val="right"/>
          </w:pPr>
        </w:p>
      </w:tc>
    </w:tr>
  </w:tbl>
  <w:p w14:paraId="0A422DA7" w14:textId="1F36A410" w:rsidR="14FEB3CE" w:rsidRDefault="14FEB3CE" w:rsidP="004427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AB9B7" w14:textId="77777777" w:rsidR="001C6EEF" w:rsidRDefault="001C6EEF" w:rsidP="001C0E48">
      <w:pPr>
        <w:spacing w:after="0" w:line="240" w:lineRule="auto"/>
      </w:pPr>
      <w:r>
        <w:separator/>
      </w:r>
    </w:p>
  </w:footnote>
  <w:footnote w:type="continuationSeparator" w:id="0">
    <w:p w14:paraId="3B6E6F31" w14:textId="77777777" w:rsidR="001C6EEF" w:rsidRDefault="001C6EEF" w:rsidP="001C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990CB" w14:textId="2E67471A" w:rsidR="009D3DB9" w:rsidRDefault="009D3DB9" w:rsidP="001C0E48">
    <w:pPr>
      <w:pStyle w:val="Header"/>
      <w:tabs>
        <w:tab w:val="clear" w:pos="4680"/>
        <w:tab w:val="clear" w:pos="9360"/>
        <w:tab w:val="left" w:pos="29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7357"/>
    <w:multiLevelType w:val="hybridMultilevel"/>
    <w:tmpl w:val="2EDABC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6032A"/>
    <w:multiLevelType w:val="hybridMultilevel"/>
    <w:tmpl w:val="45A667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527EA"/>
    <w:multiLevelType w:val="hybridMultilevel"/>
    <w:tmpl w:val="0074B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E19E4"/>
    <w:multiLevelType w:val="hybridMultilevel"/>
    <w:tmpl w:val="F55C5B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E48"/>
    <w:rsid w:val="0001038E"/>
    <w:rsid w:val="000437D2"/>
    <w:rsid w:val="00061512"/>
    <w:rsid w:val="00097016"/>
    <w:rsid w:val="000A3D68"/>
    <w:rsid w:val="000F4540"/>
    <w:rsid w:val="0010013D"/>
    <w:rsid w:val="00110384"/>
    <w:rsid w:val="00114316"/>
    <w:rsid w:val="00114DC5"/>
    <w:rsid w:val="00126861"/>
    <w:rsid w:val="00141E8A"/>
    <w:rsid w:val="00157078"/>
    <w:rsid w:val="00184437"/>
    <w:rsid w:val="001B465B"/>
    <w:rsid w:val="001C0E48"/>
    <w:rsid w:val="001C6EEF"/>
    <w:rsid w:val="001F0C63"/>
    <w:rsid w:val="001F1CE8"/>
    <w:rsid w:val="001F4D9F"/>
    <w:rsid w:val="00200DAF"/>
    <w:rsid w:val="002031E5"/>
    <w:rsid w:val="00204E33"/>
    <w:rsid w:val="00215E51"/>
    <w:rsid w:val="00242EBD"/>
    <w:rsid w:val="00253047"/>
    <w:rsid w:val="00262CE4"/>
    <w:rsid w:val="00271B62"/>
    <w:rsid w:val="002B5699"/>
    <w:rsid w:val="002F1AE2"/>
    <w:rsid w:val="003251BF"/>
    <w:rsid w:val="00334C92"/>
    <w:rsid w:val="003360DC"/>
    <w:rsid w:val="003530D5"/>
    <w:rsid w:val="00360C47"/>
    <w:rsid w:val="0039287C"/>
    <w:rsid w:val="003A2E68"/>
    <w:rsid w:val="003B1E5F"/>
    <w:rsid w:val="003F6897"/>
    <w:rsid w:val="00406D72"/>
    <w:rsid w:val="00432439"/>
    <w:rsid w:val="004427A8"/>
    <w:rsid w:val="004545D7"/>
    <w:rsid w:val="00504B05"/>
    <w:rsid w:val="005248F7"/>
    <w:rsid w:val="00540822"/>
    <w:rsid w:val="00556549"/>
    <w:rsid w:val="0059357B"/>
    <w:rsid w:val="00594545"/>
    <w:rsid w:val="00594AD8"/>
    <w:rsid w:val="005B4067"/>
    <w:rsid w:val="005C1886"/>
    <w:rsid w:val="005C4B39"/>
    <w:rsid w:val="005F46DB"/>
    <w:rsid w:val="0061329B"/>
    <w:rsid w:val="00670751"/>
    <w:rsid w:val="006B010E"/>
    <w:rsid w:val="006B1AAC"/>
    <w:rsid w:val="006C36D8"/>
    <w:rsid w:val="006E24EE"/>
    <w:rsid w:val="006E4692"/>
    <w:rsid w:val="00725310"/>
    <w:rsid w:val="00733AA3"/>
    <w:rsid w:val="007E2A9D"/>
    <w:rsid w:val="007E4B3E"/>
    <w:rsid w:val="007F4759"/>
    <w:rsid w:val="00837B6E"/>
    <w:rsid w:val="00841B37"/>
    <w:rsid w:val="0085611E"/>
    <w:rsid w:val="00863C87"/>
    <w:rsid w:val="00872C43"/>
    <w:rsid w:val="00877F1F"/>
    <w:rsid w:val="008A7209"/>
    <w:rsid w:val="008D1DFD"/>
    <w:rsid w:val="008E30AA"/>
    <w:rsid w:val="008E52C9"/>
    <w:rsid w:val="009309E8"/>
    <w:rsid w:val="00946A54"/>
    <w:rsid w:val="009516F4"/>
    <w:rsid w:val="00953031"/>
    <w:rsid w:val="00964CA3"/>
    <w:rsid w:val="00965491"/>
    <w:rsid w:val="009A2903"/>
    <w:rsid w:val="009C1591"/>
    <w:rsid w:val="009C2767"/>
    <w:rsid w:val="009D301C"/>
    <w:rsid w:val="009D3DB9"/>
    <w:rsid w:val="009E65F2"/>
    <w:rsid w:val="009F74B4"/>
    <w:rsid w:val="00A43796"/>
    <w:rsid w:val="00A5358C"/>
    <w:rsid w:val="00A540B7"/>
    <w:rsid w:val="00A63040"/>
    <w:rsid w:val="00A667C8"/>
    <w:rsid w:val="00A872E9"/>
    <w:rsid w:val="00AD5DD4"/>
    <w:rsid w:val="00AD6856"/>
    <w:rsid w:val="00B25CFE"/>
    <w:rsid w:val="00B31996"/>
    <w:rsid w:val="00B5769E"/>
    <w:rsid w:val="00B877BD"/>
    <w:rsid w:val="00BA5229"/>
    <w:rsid w:val="00BC5A04"/>
    <w:rsid w:val="00BD47E0"/>
    <w:rsid w:val="00BF60C6"/>
    <w:rsid w:val="00C0264B"/>
    <w:rsid w:val="00C1589B"/>
    <w:rsid w:val="00C42CC1"/>
    <w:rsid w:val="00C53F7D"/>
    <w:rsid w:val="00CD6333"/>
    <w:rsid w:val="00CD7B5E"/>
    <w:rsid w:val="00CF43D7"/>
    <w:rsid w:val="00CF45B8"/>
    <w:rsid w:val="00D02955"/>
    <w:rsid w:val="00D61F10"/>
    <w:rsid w:val="00D847F2"/>
    <w:rsid w:val="00D97F23"/>
    <w:rsid w:val="00DA2E35"/>
    <w:rsid w:val="00DC078F"/>
    <w:rsid w:val="00DE60B2"/>
    <w:rsid w:val="00DF5DF2"/>
    <w:rsid w:val="00E17744"/>
    <w:rsid w:val="00E66ECF"/>
    <w:rsid w:val="00E71B6B"/>
    <w:rsid w:val="00E84D1C"/>
    <w:rsid w:val="00EC6A47"/>
    <w:rsid w:val="00ED7C18"/>
    <w:rsid w:val="00EF1274"/>
    <w:rsid w:val="00F06A10"/>
    <w:rsid w:val="00F2617C"/>
    <w:rsid w:val="00F60C9F"/>
    <w:rsid w:val="00FA06BB"/>
    <w:rsid w:val="00FC34A3"/>
    <w:rsid w:val="00FC4139"/>
    <w:rsid w:val="00FD7013"/>
    <w:rsid w:val="074576BC"/>
    <w:rsid w:val="08952CF1"/>
    <w:rsid w:val="14FEB3CE"/>
    <w:rsid w:val="1E595C74"/>
    <w:rsid w:val="232CCD97"/>
    <w:rsid w:val="484E3D46"/>
    <w:rsid w:val="57BC53A2"/>
    <w:rsid w:val="590C09D7"/>
    <w:rsid w:val="6639754F"/>
    <w:rsid w:val="7B28D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28B409"/>
  <w15:docId w15:val="{56560243-6E47-411F-90E3-73B62802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E48"/>
  </w:style>
  <w:style w:type="paragraph" w:styleId="Footer">
    <w:name w:val="footer"/>
    <w:basedOn w:val="Normal"/>
    <w:link w:val="FooterChar"/>
    <w:uiPriority w:val="99"/>
    <w:unhideWhenUsed/>
    <w:rsid w:val="001C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E48"/>
  </w:style>
  <w:style w:type="paragraph" w:styleId="ListParagraph">
    <w:name w:val="List Paragraph"/>
    <w:basedOn w:val="Normal"/>
    <w:uiPriority w:val="99"/>
    <w:qFormat/>
    <w:rsid w:val="008E52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1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B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B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B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B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B3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84D1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4D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9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sychologytoday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c3a60732cff4bd6a1032848edf6a57b xmlns="d18c1617-1ac8-4b22-9cef-b2ac240d88cb">
      <Terms xmlns="http://schemas.microsoft.com/office/infopath/2007/PartnerControls"/>
    </pc3a60732cff4bd6a1032848edf6a57b>
    <TaxKeywordTaxHTField xmlns="d18c1617-1ac8-4b22-9cef-b2ac240d88cb">
      <Terms xmlns="http://schemas.microsoft.com/office/infopath/2007/PartnerControls"/>
    </TaxKeywordTaxHTField>
    <aa413b61045448e6bc230aa29a84eb0b xmlns="d18c1617-1ac8-4b22-9cef-b2ac240d88cb">
      <Terms xmlns="http://schemas.microsoft.com/office/infopath/2007/PartnerControls"/>
    </aa413b61045448e6bc230aa29a84eb0b>
    <hae69c9a3b974f6ea09ed5059cd93782 xmlns="d18c1617-1ac8-4b22-9cef-b2ac240d88cb">
      <Terms xmlns="http://schemas.microsoft.com/office/infopath/2007/PartnerControls"/>
    </hae69c9a3b974f6ea09ed5059cd93782>
    <o2a67a7f239d463099c84f831d9f71a7 xmlns="d18c1617-1ac8-4b22-9cef-b2ac240d88cb">
      <Terms xmlns="http://schemas.microsoft.com/office/infopath/2007/PartnerControls"/>
    </o2a67a7f239d463099c84f831d9f71a7>
    <TaxCatchAll xmlns="d18c1617-1ac8-4b22-9cef-b2ac240d88c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f5af0f96-557c-40e5-b74f-4de88d247c4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C72FB9C666634FBFE5AF86A701B6BE" ma:contentTypeVersion="11" ma:contentTypeDescription="Create a new document." ma:contentTypeScope="" ma:versionID="8a0b36327fb971b1956f4946f57b5316">
  <xsd:schema xmlns:xsd="http://www.w3.org/2001/XMLSchema" xmlns:xs="http://www.w3.org/2001/XMLSchema" xmlns:p="http://schemas.microsoft.com/office/2006/metadata/properties" xmlns:ns2="d18c1617-1ac8-4b22-9cef-b2ac240d88cb" xmlns:ns3="335ec2f7-c306-495f-a4ce-05aeeec59694" xmlns:ns4="904161e0-5f66-45e8-92fd-520755ec9303" targetNamespace="http://schemas.microsoft.com/office/2006/metadata/properties" ma:root="true" ma:fieldsID="8b13dffdb03458e524af41361bb0ee55" ns2:_="" ns3:_="" ns4:_="">
    <xsd:import namespace="d18c1617-1ac8-4b22-9cef-b2ac240d88cb"/>
    <xsd:import namespace="335ec2f7-c306-495f-a4ce-05aeeec59694"/>
    <xsd:import namespace="904161e0-5f66-45e8-92fd-520755ec93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hae69c9a3b974f6ea09ed5059cd93782" minOccurs="0"/>
                <xsd:element ref="ns2:aa413b61045448e6bc230aa29a84eb0b" minOccurs="0"/>
                <xsd:element ref="ns2:o2a67a7f239d463099c84f831d9f71a7" minOccurs="0"/>
                <xsd:element ref="ns2:pc3a60732cff4bd6a1032848edf6a57b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c1617-1ac8-4b22-9cef-b2ac240d88c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f5af0f96-557c-40e5-b74f-4de88d247c4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df063b0-461a-41ea-895f-a2894335f01d}" ma:internalName="TaxCatchAll" ma:showField="CatchAllData" ma:web="904161e0-5f66-45e8-92fd-520755ec93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df063b0-461a-41ea-895f-a2894335f01d}" ma:internalName="TaxCatchAllLabel" ma:readOnly="true" ma:showField="CatchAllDataLabel" ma:web="904161e0-5f66-45e8-92fd-520755ec93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ae69c9a3b974f6ea09ed5059cd93782" ma:index="12" nillable="true" ma:taxonomy="true" ma:internalName="hae69c9a3b974f6ea09ed5059cd93782" ma:taxonomyFieldName="ML_Geography" ma:displayName="Geography" ma:fieldId="{1ae69c9a-3b97-4f6e-a09e-d5059cd93782}" ma:taxonomyMulti="true" ma:sspId="f5af0f96-557c-40e5-b74f-4de88d247c44" ma:termSetId="f4bc552d-80e9-412b-b8d4-dc34d9eb862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a413b61045448e6bc230aa29a84eb0b" ma:index="14" nillable="true" ma:taxonomy="true" ma:internalName="aa413b61045448e6bc230aa29a84eb0b" ma:taxonomyFieldName="ML_LineOfBusiness" ma:displayName="Line of Business" ma:fieldId="{aa413b61-0454-48e6-bc23-0aa29a84eb0b}" ma:taxonomyMulti="true" ma:sspId="f5af0f96-557c-40e5-b74f-4de88d247c44" ma:termSetId="46c83da5-9adb-4a6d-91e4-77f5077fc7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2a67a7f239d463099c84f831d9f71a7" ma:index="16" nillable="true" ma:taxonomy="true" ma:internalName="o2a67a7f239d463099c84f831d9f71a7" ma:taxonomyFieldName="ML_OfficeLocation" ma:displayName="Office Location" ma:fieldId="{82a67a7f-239d-4630-99c8-4f831d9f71a7}" ma:taxonomyMulti="true" ma:sspId="f5af0f96-557c-40e5-b74f-4de88d247c44" ma:termSetId="441ea418-53ba-4ba6-ade2-cf7ca33080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3a60732cff4bd6a1032848edf6a57b" ma:index="18" nillable="true" ma:taxonomy="true" ma:internalName="pc3a60732cff4bd6a1032848edf6a57b" ma:taxonomyFieldName="ML_Roles" ma:displayName="Roles" ma:fieldId="{9c3a6073-2cff-4bd6-a103-2848edf6a57b}" ma:taxonomyMulti="true" ma:sspId="f5af0f96-557c-40e5-b74f-4de88d247c44" ma:termSetId="79b653d6-6741-48c0-b5a8-f7c31de24a4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ec2f7-c306-495f-a4ce-05aeeec596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161e0-5f66-45e8-92fd-520755ec9303" elementFormDefault="qualified">
    <xsd:import namespace="http://schemas.microsoft.com/office/2006/documentManagement/types"/>
    <xsd:import namespace="http://schemas.microsoft.com/office/infopath/2007/PartnerControls"/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5CF63E-BE68-495B-8A72-546C4AD74A6F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335ec2f7-c306-495f-a4ce-05aeeec59694"/>
    <ds:schemaRef ds:uri="d18c1617-1ac8-4b22-9cef-b2ac240d88cb"/>
    <ds:schemaRef ds:uri="http://purl.org/dc/dcmitype/"/>
    <ds:schemaRef ds:uri="http://schemas.openxmlformats.org/package/2006/metadata/core-properties"/>
    <ds:schemaRef ds:uri="http://purl.org/dc/elements/1.1/"/>
    <ds:schemaRef ds:uri="904161e0-5f66-45e8-92fd-520755ec930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0CC6E1E-2488-499C-92BF-6E68F4C257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C2A88B-E38A-40AB-AD9F-9AB1F167AA8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6B3F8B0-8574-4262-87B1-210976B2F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c1617-1ac8-4b22-9cef-b2ac240d88cb"/>
    <ds:schemaRef ds:uri="335ec2f7-c306-495f-a4ce-05aeeec59694"/>
    <ds:schemaRef ds:uri="904161e0-5f66-45e8-92fd-520755ec93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5294</Characters>
  <Application>Microsoft Office Word</Application>
  <DocSecurity>0</DocSecurity>
  <Lines>44</Lines>
  <Paragraphs>12</Paragraphs>
  <ScaleCrop>false</ScaleCrop>
  <Company>Hewlett-Packard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Mental Health Awareness - Email Series</dc:title>
  <dc:subject>Mental Health Awareness</dc:subject>
  <dc:creator>MetLife</dc:creator>
  <cp:lastModifiedBy>Smith, Stephen</cp:lastModifiedBy>
  <cp:revision>2</cp:revision>
  <dcterms:created xsi:type="dcterms:W3CDTF">2022-09-15T10:06:00Z</dcterms:created>
  <dcterms:modified xsi:type="dcterms:W3CDTF">2022-09-15T10:06:00Z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0x0101009CC72FB9C666634FBFE5AF86A701B6BE</vt:lpwstr>
  </property>
  <property fmtid="{D5CDD505-2E9C-101B-9397-08002B2CF9AE}" pid="3" name="ML_LineOfBusiness">
    <vt:lpwstr/>
  </property>
  <property fmtid="{D5CDD505-2E9C-101B-9397-08002B2CF9AE}" pid="4" name="TaxKeyword">
    <vt:lpwstr/>
  </property>
  <property fmtid="{D5CDD505-2E9C-101B-9397-08002B2CF9AE}" pid="5" name="ML_OfficeLocation">
    <vt:lpwstr/>
  </property>
  <property fmtid="{D5CDD505-2E9C-101B-9397-08002B2CF9AE}" pid="6" name="ML_Geography">
    <vt:lpwstr/>
  </property>
  <property fmtid="{D5CDD505-2E9C-101B-9397-08002B2CF9AE}" pid="7" name="ML_Roles">
    <vt:lpwstr/>
  </property>
  <property fmtid="{D5CDD505-2E9C-101B-9397-08002B2CF9AE}" pid="8" name="_DocHome">
    <vt:i4>-765206611</vt:i4>
  </property>
</Properties>
</file>